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09995085"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7014E218" w14:textId="77777777" w:rsidR="00E50F15" w:rsidRPr="00E64C18" w:rsidRDefault="00E50F15" w:rsidP="00E50F15">
      <w:pPr>
        <w:pStyle w:val="BodyTextIndent"/>
        <w:spacing w:line="240" w:lineRule="auto"/>
        <w:jc w:val="center"/>
        <w:rPr>
          <w:rFonts w:ascii="Sylfaen" w:hAnsi="Sylfaen"/>
          <w:i w:val="0"/>
          <w:sz w:val="22"/>
          <w:lang w:val="af-ZA"/>
        </w:rPr>
      </w:pPr>
      <w:r w:rsidRPr="00E64C18">
        <w:rPr>
          <w:rFonts w:ascii="Sylfaen" w:hAnsi="Sylfaen"/>
          <w:i w:val="0"/>
          <w:sz w:val="22"/>
          <w:lang w:val="af-ZA"/>
        </w:rPr>
        <w:t>Հայտարարության սույն տեքստը հաստատված է գնահատող հանձնաժողովի</w:t>
      </w:r>
    </w:p>
    <w:p w14:paraId="6C329A44" w14:textId="73AD75DD" w:rsidR="00E50F15" w:rsidRDefault="00E50F15" w:rsidP="00E50F15">
      <w:pPr>
        <w:pStyle w:val="BodyTextIndent"/>
        <w:spacing w:line="240" w:lineRule="auto"/>
        <w:jc w:val="center"/>
        <w:rPr>
          <w:rFonts w:ascii="Sylfaen" w:hAnsi="Sylfaen"/>
          <w:i w:val="0"/>
          <w:sz w:val="22"/>
          <w:lang w:val="af-ZA"/>
        </w:rPr>
      </w:pPr>
      <w:r>
        <w:rPr>
          <w:rFonts w:ascii="Sylfaen" w:hAnsi="Sylfaen"/>
          <w:i w:val="0"/>
          <w:sz w:val="22"/>
          <w:lang w:val="af-ZA"/>
        </w:rPr>
        <w:t xml:space="preserve">2024 թվականի </w:t>
      </w:r>
      <w:r w:rsidR="00A14B27">
        <w:rPr>
          <w:rFonts w:ascii="Sylfaen" w:hAnsi="Sylfaen"/>
          <w:i w:val="0"/>
          <w:sz w:val="22"/>
          <w:lang w:val="af-ZA"/>
        </w:rPr>
        <w:t>օգոստոսի</w:t>
      </w:r>
      <w:r w:rsidRPr="00E64C18">
        <w:rPr>
          <w:rFonts w:ascii="Sylfaen" w:hAnsi="Sylfaen"/>
          <w:i w:val="0"/>
          <w:sz w:val="22"/>
          <w:lang w:val="af-ZA"/>
        </w:rPr>
        <w:t xml:space="preserve"> </w:t>
      </w:r>
      <w:r w:rsidR="006539FC">
        <w:rPr>
          <w:rFonts w:ascii="Sylfaen" w:hAnsi="Sylfaen"/>
          <w:i w:val="0"/>
          <w:sz w:val="22"/>
          <w:lang w:val="af-ZA"/>
        </w:rPr>
        <w:t xml:space="preserve">05-ի </w:t>
      </w:r>
      <w:r w:rsidRPr="00E64C18">
        <w:rPr>
          <w:rFonts w:ascii="Sylfaen" w:hAnsi="Sylfaen"/>
          <w:i w:val="0"/>
          <w:sz w:val="22"/>
          <w:lang w:val="af-ZA"/>
        </w:rPr>
        <w:t xml:space="preserve">թիվ 2 որոշմամբ </w:t>
      </w:r>
    </w:p>
    <w:p w14:paraId="6C55241A" w14:textId="77777777" w:rsidR="00E50F15" w:rsidRPr="00AE2768" w:rsidRDefault="00E50F15" w:rsidP="00E50F15">
      <w:pPr>
        <w:pStyle w:val="BodyTextIndent"/>
        <w:spacing w:line="240" w:lineRule="auto"/>
        <w:jc w:val="center"/>
        <w:rPr>
          <w:rFonts w:ascii="GHEA Grapalat" w:hAnsi="GHEA Grapalat"/>
          <w:i w:val="0"/>
          <w:lang w:val="af-ZA"/>
        </w:rPr>
      </w:pPr>
    </w:p>
    <w:p w14:paraId="6354CC13" w14:textId="6ED3CBF8" w:rsidR="0091042F" w:rsidRPr="00FF3717"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E50F15" w:rsidRPr="00056A9B">
        <w:rPr>
          <w:rFonts w:ascii="Sylfaen" w:hAnsi="Sylfaen"/>
          <w:b/>
          <w:i w:val="0"/>
          <w:lang w:val="af-ZA"/>
        </w:rPr>
        <w:t>ԵՔԼ</w:t>
      </w:r>
      <w:r w:rsidR="00E50F15">
        <w:rPr>
          <w:rFonts w:ascii="Sylfaen" w:hAnsi="Sylfaen"/>
          <w:b/>
          <w:i w:val="0"/>
          <w:lang w:val="af-ZA"/>
        </w:rPr>
        <w:t>-ԲՄ</w:t>
      </w:r>
      <w:r w:rsidR="00E50F15" w:rsidRPr="00016AA5">
        <w:rPr>
          <w:rFonts w:ascii="Sylfaen" w:hAnsi="Sylfaen"/>
          <w:b/>
          <w:i w:val="0"/>
          <w:lang w:val="af-ZA"/>
        </w:rPr>
        <w:t>ԱՇՁԲ</w:t>
      </w:r>
      <w:r w:rsidR="00E50F15">
        <w:rPr>
          <w:rFonts w:ascii="Sylfaen" w:hAnsi="Sylfaen"/>
          <w:b/>
          <w:i w:val="0"/>
          <w:lang w:val="af-ZA"/>
        </w:rPr>
        <w:t>-24</w:t>
      </w:r>
      <w:r w:rsidR="00E50F15" w:rsidRPr="00056A9B">
        <w:rPr>
          <w:rFonts w:ascii="Sylfaen" w:hAnsi="Sylfaen"/>
          <w:b/>
          <w:i w:val="0"/>
          <w:lang w:val="af-ZA"/>
        </w:rPr>
        <w:t>/</w:t>
      </w:r>
      <w:r w:rsidR="00A14B27">
        <w:rPr>
          <w:rFonts w:ascii="Sylfaen" w:hAnsi="Sylfaen"/>
          <w:b/>
          <w:i w:val="0"/>
          <w:lang w:val="af-ZA"/>
        </w:rPr>
        <w:t>4</w:t>
      </w:r>
      <w:r w:rsidR="00E50F15" w:rsidRPr="00016AA5">
        <w:rPr>
          <w:rFonts w:ascii="Sylfaen" w:hAnsi="Sylfaen"/>
          <w:b/>
          <w:i w:val="0"/>
          <w:lang w:val="af-ZA"/>
        </w:rPr>
        <w:t xml:space="preserve">    </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6F5B0DA5" w14:textId="77777777" w:rsidR="00E50F15" w:rsidRPr="00167461" w:rsidRDefault="00E50F15" w:rsidP="00E50F15">
      <w:pPr>
        <w:pStyle w:val="BodyTextIndent"/>
        <w:spacing w:line="240" w:lineRule="auto"/>
        <w:ind w:firstLine="708"/>
        <w:rPr>
          <w:rFonts w:ascii="GHEA Grapalat" w:hAnsi="GHEA Grapalat"/>
          <w:i w:val="0"/>
          <w:sz w:val="22"/>
          <w:szCs w:val="22"/>
          <w:lang w:val="af-ZA"/>
        </w:rPr>
      </w:pPr>
      <w:r w:rsidRPr="00167461">
        <w:rPr>
          <w:rFonts w:ascii="GHEA Grapalat" w:hAnsi="GHEA Grapalat"/>
          <w:i w:val="0"/>
          <w:sz w:val="22"/>
          <w:szCs w:val="22"/>
          <w:lang w:val="af-ZA"/>
        </w:rPr>
        <w:t>Պատվիրատուն` &lt;Երքաղլույս&gt; ՓԲԸ, որը գտնվում է ք. Երևան, Բուզանդի 1/4 հասցեում, հայտարարում է բաց մրցույթ, որն իրականացվում է մեկ փուլով:</w:t>
      </w:r>
    </w:p>
    <w:p w14:paraId="229B2DA9" w14:textId="523828A9" w:rsidR="00311076" w:rsidRPr="00167461" w:rsidRDefault="00A20B69" w:rsidP="00EF3662">
      <w:pPr>
        <w:pStyle w:val="BodyTextIndent"/>
        <w:spacing w:line="240" w:lineRule="auto"/>
        <w:ind w:firstLine="0"/>
        <w:rPr>
          <w:rFonts w:ascii="GHEA Grapalat" w:hAnsi="GHEA Grapalat"/>
          <w:i w:val="0"/>
          <w:sz w:val="22"/>
          <w:szCs w:val="22"/>
          <w:lang w:val="af-ZA"/>
        </w:rPr>
      </w:pPr>
      <w:r w:rsidRPr="00167461">
        <w:rPr>
          <w:rFonts w:ascii="GHEA Grapalat" w:hAnsi="GHEA Grapalat"/>
          <w:i w:val="0"/>
          <w:sz w:val="22"/>
          <w:szCs w:val="22"/>
          <w:lang w:val="af-ZA"/>
        </w:rPr>
        <w:tab/>
      </w:r>
      <w:bookmarkStart w:id="0" w:name="_Hlk23167417"/>
      <w:r w:rsidR="00496E18" w:rsidRPr="00167461">
        <w:rPr>
          <w:rFonts w:ascii="GHEA Grapalat" w:hAnsi="GHEA Grapalat"/>
          <w:i w:val="0"/>
          <w:sz w:val="22"/>
          <w:szCs w:val="22"/>
          <w:lang w:val="af-ZA"/>
        </w:rPr>
        <w:t>Սույն ընթացակարգի</w:t>
      </w:r>
      <w:bookmarkEnd w:id="0"/>
      <w:r w:rsidR="00496E18" w:rsidRPr="00167461">
        <w:rPr>
          <w:rFonts w:ascii="GHEA Grapalat" w:hAnsi="GHEA Grapalat"/>
          <w:i w:val="0"/>
          <w:sz w:val="22"/>
          <w:szCs w:val="22"/>
          <w:lang w:val="af-ZA"/>
        </w:rPr>
        <w:t xml:space="preserve"> արդյունքում</w:t>
      </w:r>
      <w:r w:rsidR="00642EFE" w:rsidRPr="00167461">
        <w:rPr>
          <w:rFonts w:ascii="GHEA Grapalat" w:hAnsi="GHEA Grapalat"/>
          <w:i w:val="0"/>
          <w:sz w:val="22"/>
          <w:szCs w:val="22"/>
          <w:lang w:val="af-ZA"/>
        </w:rPr>
        <w:t xml:space="preserve"> </w:t>
      </w:r>
      <w:r w:rsidR="002E7EE1" w:rsidRPr="00167461">
        <w:rPr>
          <w:rFonts w:ascii="GHEA Grapalat" w:hAnsi="GHEA Grapalat"/>
          <w:i w:val="0"/>
          <w:sz w:val="22"/>
          <w:szCs w:val="22"/>
          <w:lang w:val="hy-AM"/>
        </w:rPr>
        <w:t>ընտրված</w:t>
      </w:r>
      <w:r w:rsidR="00642EFE" w:rsidRPr="00167461">
        <w:rPr>
          <w:rFonts w:ascii="GHEA Grapalat" w:hAnsi="GHEA Grapalat"/>
          <w:i w:val="0"/>
          <w:sz w:val="22"/>
          <w:szCs w:val="22"/>
          <w:lang w:val="af-ZA"/>
        </w:rPr>
        <w:t xml:space="preserve"> մասնակցին սահմանված կարգով կառաջարկվի կնքել</w:t>
      </w:r>
      <w:r w:rsidR="00496E18" w:rsidRPr="00167461">
        <w:rPr>
          <w:rFonts w:ascii="GHEA Grapalat" w:hAnsi="GHEA Grapalat"/>
          <w:i w:val="0"/>
          <w:sz w:val="22"/>
          <w:szCs w:val="22"/>
          <w:lang w:val="af-ZA"/>
        </w:rPr>
        <w:t xml:space="preserve"> </w:t>
      </w:r>
      <w:r w:rsidR="007E5097">
        <w:rPr>
          <w:rFonts w:ascii="GHEA Grapalat" w:hAnsi="GHEA Grapalat"/>
          <w:i w:val="0"/>
          <w:sz w:val="22"/>
          <w:szCs w:val="22"/>
          <w:lang w:val="hy-AM"/>
        </w:rPr>
        <w:t>«</w:t>
      </w:r>
      <w:r w:rsidR="006557E4" w:rsidRPr="00167461">
        <w:rPr>
          <w:rFonts w:ascii="GHEA Grapalat" w:hAnsi="GHEA Grapalat"/>
          <w:b/>
          <w:i w:val="0"/>
          <w:sz w:val="22"/>
          <w:szCs w:val="22"/>
          <w:lang w:val="af-ZA"/>
        </w:rPr>
        <w:t>Երքաղլույս</w:t>
      </w:r>
      <w:r w:rsidR="007E5097">
        <w:rPr>
          <w:rFonts w:ascii="GHEA Grapalat" w:hAnsi="GHEA Grapalat"/>
          <w:b/>
          <w:i w:val="0"/>
          <w:sz w:val="22"/>
          <w:szCs w:val="22"/>
          <w:lang w:val="hy-AM"/>
        </w:rPr>
        <w:t>»</w:t>
      </w:r>
      <w:r w:rsidR="006557E4" w:rsidRPr="00167461">
        <w:rPr>
          <w:rFonts w:ascii="GHEA Grapalat" w:hAnsi="GHEA Grapalat"/>
          <w:b/>
          <w:i w:val="0"/>
          <w:sz w:val="22"/>
          <w:szCs w:val="22"/>
          <w:lang w:val="af-ZA"/>
        </w:rPr>
        <w:t xml:space="preserve"> ՓԲԸ-ի գրասենյակի ընթացիկ նորոգման աշխատանքների</w:t>
      </w:r>
      <w:r w:rsidR="006557E4" w:rsidRPr="00167461">
        <w:rPr>
          <w:rFonts w:ascii="GHEA Grapalat" w:hAnsi="GHEA Grapalat"/>
          <w:i w:val="0"/>
          <w:sz w:val="22"/>
          <w:szCs w:val="22"/>
          <w:lang w:val="af-ZA"/>
        </w:rPr>
        <w:t xml:space="preserve"> </w:t>
      </w:r>
      <w:r w:rsidR="00341A74" w:rsidRPr="00167461">
        <w:rPr>
          <w:rFonts w:ascii="GHEA Grapalat" w:hAnsi="GHEA Grapalat"/>
          <w:i w:val="0"/>
          <w:sz w:val="22"/>
          <w:szCs w:val="22"/>
          <w:lang w:val="af-ZA"/>
        </w:rPr>
        <w:t xml:space="preserve">պայմանագիր (այսուհետ` պայմանագիր)։ </w:t>
      </w:r>
      <w:r w:rsidR="00642EFE" w:rsidRPr="00167461">
        <w:rPr>
          <w:rFonts w:ascii="GHEA Grapalat" w:hAnsi="GHEA Grapalat"/>
          <w:i w:val="0"/>
          <w:sz w:val="22"/>
          <w:szCs w:val="22"/>
          <w:lang w:val="af-ZA"/>
        </w:rPr>
        <w:t xml:space="preserve">         </w:t>
      </w:r>
      <w:r w:rsidR="00691009" w:rsidRPr="00167461">
        <w:rPr>
          <w:rFonts w:ascii="GHEA Grapalat" w:hAnsi="GHEA Grapalat"/>
          <w:i w:val="0"/>
          <w:sz w:val="22"/>
          <w:szCs w:val="22"/>
          <w:lang w:val="af-ZA"/>
        </w:rPr>
        <w:t xml:space="preserve">      </w:t>
      </w:r>
      <w:r w:rsidR="009F18D0" w:rsidRPr="00167461">
        <w:rPr>
          <w:rFonts w:ascii="GHEA Grapalat" w:hAnsi="GHEA Grapalat"/>
          <w:i w:val="0"/>
          <w:sz w:val="22"/>
          <w:szCs w:val="22"/>
          <w:lang w:val="af-ZA"/>
        </w:rPr>
        <w:t xml:space="preserve">  </w:t>
      </w:r>
      <w:r w:rsidR="00691009" w:rsidRPr="00167461">
        <w:rPr>
          <w:rFonts w:ascii="GHEA Grapalat" w:hAnsi="GHEA Grapalat"/>
          <w:i w:val="0"/>
          <w:sz w:val="22"/>
          <w:szCs w:val="22"/>
          <w:lang w:val="af-ZA"/>
        </w:rPr>
        <w:t xml:space="preserve"> </w:t>
      </w:r>
    </w:p>
    <w:p w14:paraId="36338110" w14:textId="77777777" w:rsidR="00357D48" w:rsidRPr="00167461" w:rsidRDefault="00A20B69" w:rsidP="00EF3662">
      <w:pPr>
        <w:pStyle w:val="BodyTextIndent"/>
        <w:spacing w:line="240" w:lineRule="auto"/>
        <w:ind w:firstLine="0"/>
        <w:rPr>
          <w:rFonts w:ascii="GHEA Grapalat" w:hAnsi="GHEA Grapalat"/>
          <w:i w:val="0"/>
          <w:sz w:val="22"/>
          <w:szCs w:val="22"/>
          <w:lang w:val="af-ZA"/>
        </w:rPr>
      </w:pPr>
      <w:r w:rsidRPr="00167461">
        <w:rPr>
          <w:rFonts w:ascii="GHEA Grapalat" w:hAnsi="GHEA Grapalat"/>
          <w:i w:val="0"/>
          <w:sz w:val="22"/>
          <w:szCs w:val="22"/>
          <w:lang w:val="af-ZA"/>
        </w:rPr>
        <w:tab/>
      </w:r>
      <w:r w:rsidR="00A76C15" w:rsidRPr="00167461">
        <w:rPr>
          <w:rFonts w:ascii="GHEA Grapalat" w:hAnsi="GHEA Grapalat"/>
          <w:i w:val="0"/>
          <w:sz w:val="22"/>
          <w:szCs w:val="22"/>
          <w:lang w:val="af-ZA"/>
        </w:rPr>
        <w:t>«</w:t>
      </w:r>
      <w:r w:rsidR="00357D48" w:rsidRPr="00167461">
        <w:rPr>
          <w:rFonts w:ascii="GHEA Grapalat" w:hAnsi="GHEA Grapalat"/>
          <w:i w:val="0"/>
          <w:sz w:val="22"/>
          <w:szCs w:val="22"/>
          <w:lang w:val="af-ZA"/>
        </w:rPr>
        <w:t>Գնումների մասին</w:t>
      </w:r>
      <w:r w:rsidR="00A76C15" w:rsidRPr="00167461">
        <w:rPr>
          <w:rFonts w:ascii="GHEA Grapalat" w:hAnsi="GHEA Grapalat"/>
          <w:i w:val="0"/>
          <w:sz w:val="22"/>
          <w:szCs w:val="22"/>
          <w:lang w:val="af-ZA"/>
        </w:rPr>
        <w:t>»</w:t>
      </w:r>
      <w:r w:rsidR="00A96293" w:rsidRPr="00167461">
        <w:rPr>
          <w:rFonts w:ascii="GHEA Grapalat" w:hAnsi="GHEA Grapalat"/>
          <w:i w:val="0"/>
          <w:sz w:val="22"/>
          <w:szCs w:val="22"/>
          <w:lang w:val="af-ZA"/>
        </w:rPr>
        <w:t xml:space="preserve"> </w:t>
      </w:r>
      <w:r w:rsidR="00357D48" w:rsidRPr="00167461">
        <w:rPr>
          <w:rFonts w:ascii="GHEA Grapalat" w:hAnsi="GHEA Grapalat"/>
          <w:i w:val="0"/>
          <w:sz w:val="22"/>
          <w:szCs w:val="22"/>
          <w:lang w:val="af-ZA"/>
        </w:rPr>
        <w:t xml:space="preserve">ՀՀ օրենքի </w:t>
      </w:r>
      <w:r w:rsidR="00955E87" w:rsidRPr="00167461">
        <w:rPr>
          <w:rFonts w:ascii="GHEA Grapalat" w:hAnsi="GHEA Grapalat"/>
          <w:i w:val="0"/>
          <w:sz w:val="22"/>
          <w:szCs w:val="22"/>
          <w:lang w:val="af-ZA"/>
        </w:rPr>
        <w:t>7</w:t>
      </w:r>
      <w:r w:rsidR="00357D48" w:rsidRPr="00167461">
        <w:rPr>
          <w:rFonts w:ascii="GHEA Grapalat" w:hAnsi="GHEA Grapalat"/>
          <w:i w:val="0"/>
          <w:sz w:val="22"/>
          <w:szCs w:val="22"/>
          <w:lang w:val="af-ZA"/>
        </w:rPr>
        <w:t xml:space="preserve">-րդ հոդվածի համաձայն` </w:t>
      </w:r>
      <w:r w:rsidR="00DB4CC7" w:rsidRPr="00167461">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67461">
        <w:rPr>
          <w:rFonts w:ascii="GHEA Grapalat" w:hAnsi="GHEA Grapalat"/>
          <w:i w:val="0"/>
          <w:sz w:val="22"/>
          <w:szCs w:val="22"/>
          <w:lang w:val="af-ZA"/>
        </w:rPr>
        <w:t xml:space="preserve">սույն </w:t>
      </w:r>
      <w:r w:rsidR="00496E18" w:rsidRPr="00167461">
        <w:rPr>
          <w:rFonts w:ascii="GHEA Grapalat" w:hAnsi="GHEA Grapalat"/>
          <w:i w:val="0"/>
          <w:sz w:val="22"/>
          <w:szCs w:val="22"/>
          <w:lang w:val="af-ZA"/>
        </w:rPr>
        <w:t xml:space="preserve">ընթացակարգին </w:t>
      </w:r>
      <w:r w:rsidR="00DB4CC7" w:rsidRPr="00167461">
        <w:rPr>
          <w:rFonts w:ascii="GHEA Grapalat" w:hAnsi="GHEA Grapalat"/>
          <w:i w:val="0"/>
          <w:sz w:val="22"/>
          <w:szCs w:val="22"/>
          <w:lang w:val="af-ZA"/>
        </w:rPr>
        <w:t>մասնակցելու հավասար իրավունք:</w:t>
      </w:r>
    </w:p>
    <w:p w14:paraId="70EB2664" w14:textId="77777777" w:rsidR="00A20B69" w:rsidRPr="00167461" w:rsidRDefault="00496E18" w:rsidP="00EF3662">
      <w:pPr>
        <w:ind w:firstLine="720"/>
        <w:jc w:val="both"/>
        <w:rPr>
          <w:rFonts w:ascii="GHEA Grapalat" w:hAnsi="GHEA Grapalat"/>
          <w:sz w:val="22"/>
          <w:szCs w:val="22"/>
          <w:lang w:val="af-ZA"/>
        </w:rPr>
      </w:pPr>
      <w:r w:rsidRPr="00167461">
        <w:rPr>
          <w:rFonts w:ascii="GHEA Grapalat" w:hAnsi="GHEA Grapalat"/>
          <w:sz w:val="22"/>
          <w:szCs w:val="22"/>
          <w:lang w:val="af-ZA"/>
        </w:rPr>
        <w:t xml:space="preserve">Սույն ընթացակարգին </w:t>
      </w:r>
      <w:r w:rsidR="00357D48" w:rsidRPr="00167461">
        <w:rPr>
          <w:rFonts w:ascii="GHEA Grapalat" w:hAnsi="GHEA Grapalat"/>
          <w:sz w:val="22"/>
          <w:szCs w:val="22"/>
          <w:lang w:val="af-ZA"/>
        </w:rPr>
        <w:t>մասնակցելու իրավունք</w:t>
      </w:r>
      <w:r w:rsidR="00124461" w:rsidRPr="00167461">
        <w:rPr>
          <w:rFonts w:ascii="GHEA Grapalat" w:hAnsi="GHEA Grapalat"/>
          <w:sz w:val="22"/>
          <w:szCs w:val="22"/>
          <w:lang w:val="af-ZA"/>
        </w:rPr>
        <w:t xml:space="preserve"> </w:t>
      </w:r>
      <w:r w:rsidR="003C3660" w:rsidRPr="00167461">
        <w:rPr>
          <w:rFonts w:ascii="GHEA Grapalat" w:hAnsi="GHEA Grapalat"/>
          <w:sz w:val="22"/>
          <w:szCs w:val="22"/>
          <w:lang w:val="af-ZA"/>
        </w:rPr>
        <w:t xml:space="preserve">չունեցող </w:t>
      </w:r>
      <w:r w:rsidR="006E7947" w:rsidRPr="00167461">
        <w:rPr>
          <w:rFonts w:ascii="GHEA Grapalat" w:hAnsi="GHEA Grapalat"/>
          <w:sz w:val="22"/>
          <w:szCs w:val="22"/>
          <w:lang w:val="af-ZA"/>
        </w:rPr>
        <w:t xml:space="preserve">անձանց, ինչպես </w:t>
      </w:r>
      <w:r w:rsidR="00A20B69" w:rsidRPr="00167461">
        <w:rPr>
          <w:rFonts w:ascii="GHEA Grapalat" w:hAnsi="GHEA Grapalat"/>
          <w:sz w:val="22"/>
          <w:szCs w:val="22"/>
          <w:lang w:val="af-ZA"/>
        </w:rPr>
        <w:t xml:space="preserve">նաև մասնակիցներին ներկայացվող </w:t>
      </w:r>
      <w:r w:rsidR="00B61894" w:rsidRPr="00167461">
        <w:rPr>
          <w:rFonts w:ascii="GHEA Grapalat" w:hAnsi="GHEA Grapalat"/>
          <w:sz w:val="22"/>
          <w:szCs w:val="22"/>
          <w:lang w:val="af-ZA"/>
        </w:rPr>
        <w:t xml:space="preserve">պայմանները </w:t>
      </w:r>
      <w:r w:rsidR="00A20B69" w:rsidRPr="00167461">
        <w:rPr>
          <w:rFonts w:ascii="GHEA Grapalat" w:hAnsi="GHEA Grapalat"/>
          <w:sz w:val="22"/>
          <w:szCs w:val="22"/>
          <w:lang w:val="af-ZA"/>
        </w:rPr>
        <w:t>սահմանված են սույն ընթացակարգի հրավերով:</w:t>
      </w:r>
    </w:p>
    <w:p w14:paraId="082CB388" w14:textId="77777777" w:rsidR="00357D48" w:rsidRPr="00167461" w:rsidRDefault="00EE73A8" w:rsidP="00EF3662">
      <w:pPr>
        <w:pStyle w:val="BodyTextIndent"/>
        <w:spacing w:line="240" w:lineRule="auto"/>
        <w:rPr>
          <w:rFonts w:ascii="GHEA Grapalat" w:hAnsi="GHEA Grapalat"/>
          <w:i w:val="0"/>
          <w:sz w:val="22"/>
          <w:szCs w:val="22"/>
          <w:lang w:val="af-ZA"/>
        </w:rPr>
      </w:pPr>
      <w:r w:rsidRPr="00167461">
        <w:rPr>
          <w:rFonts w:ascii="GHEA Grapalat" w:hAnsi="GHEA Grapalat"/>
          <w:i w:val="0"/>
          <w:sz w:val="22"/>
          <w:szCs w:val="22"/>
          <w:lang w:val="af-ZA"/>
        </w:rPr>
        <w:t xml:space="preserve">Ընտրված </w:t>
      </w:r>
      <w:r w:rsidR="00357D48" w:rsidRPr="00167461">
        <w:rPr>
          <w:rFonts w:ascii="GHEA Grapalat" w:hAnsi="GHEA Grapalat"/>
          <w:i w:val="0"/>
          <w:sz w:val="22"/>
          <w:szCs w:val="22"/>
          <w:lang w:val="af-ZA"/>
        </w:rPr>
        <w:t xml:space="preserve">մասնակիցը որոշվում է </w:t>
      </w:r>
      <w:bookmarkStart w:id="1" w:name="_Hlk23167512"/>
      <w:r w:rsidR="00496E18" w:rsidRPr="00167461">
        <w:rPr>
          <w:rFonts w:ascii="GHEA Grapalat" w:hAnsi="GHEA Grapalat"/>
          <w:i w:val="0"/>
          <w:sz w:val="22"/>
          <w:szCs w:val="22"/>
          <w:lang w:val="af-ZA"/>
        </w:rPr>
        <w:t xml:space="preserve">ոչ գնային պայմաններով բավարար գնահատված </w:t>
      </w:r>
      <w:bookmarkEnd w:id="1"/>
      <w:r w:rsidR="00357D48" w:rsidRPr="00167461">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67461">
        <w:rPr>
          <w:rFonts w:ascii="GHEA Grapalat" w:hAnsi="GHEA Grapalat"/>
          <w:i w:val="0"/>
          <w:sz w:val="22"/>
          <w:szCs w:val="22"/>
          <w:lang w:val="af-ZA"/>
        </w:rPr>
        <w:t>։</w:t>
      </w:r>
      <w:r w:rsidR="00357D48" w:rsidRPr="00167461">
        <w:rPr>
          <w:rFonts w:ascii="GHEA Grapalat" w:hAnsi="GHEA Grapalat"/>
          <w:i w:val="0"/>
          <w:sz w:val="22"/>
          <w:szCs w:val="22"/>
          <w:lang w:val="af-ZA"/>
        </w:rPr>
        <w:t xml:space="preserve"> </w:t>
      </w:r>
    </w:p>
    <w:p w14:paraId="578CFD38" w14:textId="77777777" w:rsidR="0067579A" w:rsidRPr="00167461" w:rsidRDefault="00357D48" w:rsidP="00EF3662">
      <w:pPr>
        <w:pStyle w:val="BodyTextIndent"/>
        <w:spacing w:line="240" w:lineRule="auto"/>
        <w:rPr>
          <w:rFonts w:ascii="GHEA Grapalat" w:hAnsi="GHEA Grapalat"/>
          <w:i w:val="0"/>
          <w:sz w:val="22"/>
          <w:szCs w:val="22"/>
          <w:lang w:val="af-ZA"/>
        </w:rPr>
      </w:pPr>
      <w:r w:rsidRPr="00167461">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167461">
        <w:rPr>
          <w:rFonts w:ascii="GHEA Grapalat" w:hAnsi="GHEA Grapalat"/>
          <w:i w:val="0"/>
          <w:sz w:val="22"/>
          <w:szCs w:val="22"/>
          <w:lang w:val="af-ZA"/>
        </w:rPr>
        <w:t xml:space="preserve">անվճար </w:t>
      </w:r>
      <w:r w:rsidRPr="00167461">
        <w:rPr>
          <w:rFonts w:ascii="GHEA Grapalat" w:hAnsi="GHEA Grapalat"/>
          <w:i w:val="0"/>
          <w:sz w:val="22"/>
          <w:szCs w:val="22"/>
          <w:lang w:val="af-ZA"/>
        </w:rPr>
        <w:t>ապահովում է հրավերի` էլեկտրոնային ձևով տրամադրումը դիմում</w:t>
      </w:r>
      <w:r w:rsidR="0006311D" w:rsidRPr="00167461">
        <w:rPr>
          <w:rFonts w:ascii="GHEA Grapalat" w:hAnsi="GHEA Grapalat"/>
          <w:i w:val="0"/>
          <w:sz w:val="22"/>
          <w:szCs w:val="22"/>
          <w:lang w:val="af-ZA"/>
        </w:rPr>
        <w:t>ը</w:t>
      </w:r>
      <w:r w:rsidRPr="00167461">
        <w:rPr>
          <w:rFonts w:ascii="GHEA Grapalat" w:hAnsi="GHEA Grapalat"/>
          <w:i w:val="0"/>
          <w:sz w:val="22"/>
          <w:szCs w:val="22"/>
          <w:lang w:val="af-ZA"/>
        </w:rPr>
        <w:t xml:space="preserve"> ստանալու օրվան հաջորդող աշխատանքային օրվա ընթացքում</w:t>
      </w:r>
      <w:r w:rsidR="004D5671" w:rsidRPr="00167461">
        <w:rPr>
          <w:rFonts w:ascii="GHEA Grapalat" w:hAnsi="GHEA Grapalat"/>
          <w:i w:val="0"/>
          <w:sz w:val="22"/>
          <w:szCs w:val="22"/>
          <w:lang w:val="af-ZA"/>
        </w:rPr>
        <w:t>։</w:t>
      </w:r>
      <w:r w:rsidRPr="00167461">
        <w:rPr>
          <w:rFonts w:ascii="GHEA Grapalat" w:hAnsi="GHEA Grapalat"/>
          <w:i w:val="0"/>
          <w:sz w:val="22"/>
          <w:szCs w:val="22"/>
          <w:lang w:val="af-ZA"/>
        </w:rPr>
        <w:t xml:space="preserve"> </w:t>
      </w:r>
    </w:p>
    <w:p w14:paraId="315D18A3" w14:textId="4096CBB9" w:rsidR="00357D48" w:rsidRPr="00167461" w:rsidRDefault="003B5AE9" w:rsidP="00BB7307">
      <w:pPr>
        <w:pStyle w:val="BodyTextIndent"/>
        <w:spacing w:line="240" w:lineRule="auto"/>
        <w:rPr>
          <w:rFonts w:ascii="GHEA Grapalat" w:hAnsi="GHEA Grapalat"/>
          <w:i w:val="0"/>
          <w:sz w:val="22"/>
          <w:szCs w:val="22"/>
          <w:lang w:val="af-ZA"/>
        </w:rPr>
      </w:pPr>
      <w:r w:rsidRPr="00167461">
        <w:rPr>
          <w:rFonts w:ascii="GHEA Grapalat" w:hAnsi="GHEA Grapalat"/>
          <w:i w:val="0"/>
          <w:sz w:val="22"/>
          <w:szCs w:val="22"/>
          <w:lang w:val="af-ZA"/>
        </w:rPr>
        <w:t xml:space="preserve">Սույն ընթացակարգին մասնակցության </w:t>
      </w:r>
      <w:r w:rsidR="00357D48" w:rsidRPr="00167461">
        <w:rPr>
          <w:rFonts w:ascii="GHEA Grapalat" w:hAnsi="GHEA Grapalat"/>
          <w:i w:val="0"/>
          <w:sz w:val="22"/>
          <w:szCs w:val="22"/>
          <w:lang w:val="af-ZA"/>
        </w:rPr>
        <w:t>հայտերն անհրաժեշտ է ներկայացնել</w:t>
      </w:r>
      <w:r w:rsidR="00B61894" w:rsidRPr="00167461">
        <w:rPr>
          <w:rFonts w:ascii="GHEA Grapalat" w:hAnsi="GHEA Grapalat"/>
          <w:i w:val="0"/>
          <w:sz w:val="22"/>
          <w:szCs w:val="22"/>
          <w:lang w:val="af-ZA" w:eastAsia="ru-RU"/>
        </w:rPr>
        <w:t xml:space="preserve"> </w:t>
      </w:r>
      <w:r w:rsidR="00FB0B89" w:rsidRPr="00167461">
        <w:rPr>
          <w:rFonts w:ascii="GHEA Grapalat" w:hAnsi="GHEA Grapalat"/>
          <w:b/>
          <w:i w:val="0"/>
          <w:sz w:val="22"/>
          <w:szCs w:val="22"/>
          <w:lang w:val="af-ZA"/>
        </w:rPr>
        <w:t xml:space="preserve">ք. Երևան, Բուզանդի 1/4 </w:t>
      </w:r>
      <w:r w:rsidR="00B61894" w:rsidRPr="00167461">
        <w:rPr>
          <w:rFonts w:ascii="GHEA Grapalat" w:hAnsi="GHEA Grapalat"/>
          <w:b/>
          <w:i w:val="0"/>
          <w:sz w:val="22"/>
          <w:szCs w:val="22"/>
          <w:lang w:val="af-ZA"/>
        </w:rPr>
        <w:t>հասցեով,</w:t>
      </w:r>
      <w:r w:rsidR="00B61894" w:rsidRPr="00167461">
        <w:rPr>
          <w:rFonts w:ascii="GHEA Grapalat" w:hAnsi="GHEA Grapalat"/>
          <w:i w:val="0"/>
          <w:sz w:val="22"/>
          <w:szCs w:val="22"/>
          <w:lang w:val="af-ZA"/>
        </w:rPr>
        <w:t xml:space="preserve"> </w:t>
      </w:r>
      <w:r w:rsidR="00BB7307" w:rsidRPr="00167461">
        <w:rPr>
          <w:rFonts w:ascii="GHEA Grapalat" w:hAnsi="GHEA Grapalat"/>
          <w:i w:val="0"/>
          <w:sz w:val="22"/>
          <w:szCs w:val="22"/>
          <w:lang w:val="af-ZA"/>
        </w:rPr>
        <w:t xml:space="preserve"> </w:t>
      </w:r>
      <w:r w:rsidR="00B61894" w:rsidRPr="00167461">
        <w:rPr>
          <w:rFonts w:ascii="GHEA Grapalat" w:hAnsi="GHEA Grapalat"/>
          <w:i w:val="0"/>
          <w:sz w:val="22"/>
          <w:szCs w:val="22"/>
          <w:lang w:val="af-ZA"/>
        </w:rPr>
        <w:t>փաստաթղթային ձևով</w:t>
      </w:r>
      <w:r w:rsidR="00B61894" w:rsidRPr="00167461">
        <w:rPr>
          <w:rFonts w:ascii="GHEA Grapalat" w:hAnsi="GHEA Grapalat"/>
          <w:i w:val="0"/>
          <w:sz w:val="22"/>
          <w:szCs w:val="22"/>
          <w:lang w:val="af-ZA" w:eastAsia="ru-RU"/>
        </w:rPr>
        <w:t xml:space="preserve"> </w:t>
      </w:r>
      <w:r w:rsidR="00B61894" w:rsidRPr="00167461">
        <w:rPr>
          <w:rFonts w:ascii="GHEA Grapalat" w:hAnsi="GHEA Grapalat"/>
          <w:i w:val="0"/>
          <w:sz w:val="22"/>
          <w:szCs w:val="22"/>
          <w:lang w:val="af-ZA"/>
        </w:rPr>
        <w:t xml:space="preserve">մինչև սույն հայտարարության հրապարակման օրվանից հաշված </w:t>
      </w:r>
      <w:r w:rsidR="00870998" w:rsidRPr="00167461">
        <w:rPr>
          <w:rFonts w:ascii="GHEA Grapalat" w:hAnsi="GHEA Grapalat"/>
          <w:i w:val="0"/>
          <w:sz w:val="22"/>
          <w:szCs w:val="22"/>
          <w:lang w:val="af-ZA"/>
        </w:rPr>
        <w:t xml:space="preserve"> </w:t>
      </w:r>
      <w:r w:rsidR="00A14B27" w:rsidRPr="00167461">
        <w:rPr>
          <w:rFonts w:ascii="GHEA Grapalat" w:hAnsi="GHEA Grapalat"/>
          <w:i w:val="0"/>
          <w:sz w:val="22"/>
          <w:szCs w:val="22"/>
          <w:lang w:val="af-ZA"/>
        </w:rPr>
        <w:t>15</w:t>
      </w:r>
      <w:r w:rsidR="00B61894" w:rsidRPr="00167461">
        <w:rPr>
          <w:rFonts w:ascii="GHEA Grapalat" w:hAnsi="GHEA Grapalat"/>
          <w:i w:val="0"/>
          <w:sz w:val="22"/>
          <w:szCs w:val="22"/>
          <w:lang w:val="af-ZA"/>
        </w:rPr>
        <w:t xml:space="preserve">-րդ օրվա </w:t>
      </w:r>
      <w:r w:rsidR="00BB7307" w:rsidRPr="00167461">
        <w:rPr>
          <w:rFonts w:ascii="GHEA Grapalat" w:hAnsi="GHEA Grapalat"/>
          <w:b/>
          <w:i w:val="0"/>
          <w:sz w:val="22"/>
          <w:szCs w:val="22"/>
          <w:lang w:val="hy-AM"/>
        </w:rPr>
        <w:t>ժամը 1</w:t>
      </w:r>
      <w:r w:rsidR="00BB7307" w:rsidRPr="00167461">
        <w:rPr>
          <w:rFonts w:ascii="GHEA Grapalat" w:hAnsi="GHEA Grapalat"/>
          <w:b/>
          <w:i w:val="0"/>
          <w:sz w:val="22"/>
          <w:szCs w:val="22"/>
          <w:lang w:val="af-ZA"/>
        </w:rPr>
        <w:t>1</w:t>
      </w:r>
      <w:r w:rsidR="00BB7307" w:rsidRPr="00167461">
        <w:rPr>
          <w:rFonts w:ascii="GHEA Grapalat" w:hAnsi="GHEA Grapalat"/>
          <w:b/>
          <w:i w:val="0"/>
          <w:sz w:val="22"/>
          <w:szCs w:val="22"/>
          <w:lang w:val="hy-AM"/>
        </w:rPr>
        <w:t>:00</w:t>
      </w:r>
      <w:r w:rsidR="00BB7307" w:rsidRPr="00167461">
        <w:rPr>
          <w:rFonts w:ascii="GHEA Grapalat" w:hAnsi="GHEA Grapalat"/>
          <w:b/>
          <w:i w:val="0"/>
          <w:sz w:val="22"/>
          <w:szCs w:val="22"/>
          <w:lang w:val="af-ZA"/>
        </w:rPr>
        <w:t>-ն</w:t>
      </w:r>
      <w:r w:rsidR="00BB7307" w:rsidRPr="00167461">
        <w:rPr>
          <w:rFonts w:ascii="GHEA Grapalat" w:hAnsi="GHEA Grapalat"/>
          <w:i w:val="0"/>
          <w:sz w:val="22"/>
          <w:szCs w:val="22"/>
          <w:lang w:val="af-ZA"/>
        </w:rPr>
        <w:t>:</w:t>
      </w:r>
      <w:r w:rsidR="00B61894" w:rsidRPr="00167461">
        <w:rPr>
          <w:rFonts w:ascii="GHEA Grapalat" w:hAnsi="GHEA Grapalat"/>
          <w:i w:val="0"/>
          <w:sz w:val="22"/>
          <w:szCs w:val="22"/>
          <w:lang w:val="af-ZA"/>
        </w:rPr>
        <w:t xml:space="preserve"> </w:t>
      </w:r>
      <w:r w:rsidR="000076A1" w:rsidRPr="00167461">
        <w:rPr>
          <w:rFonts w:ascii="GHEA Grapalat" w:hAnsi="GHEA Grapalat"/>
          <w:i w:val="0"/>
          <w:sz w:val="22"/>
          <w:szCs w:val="22"/>
          <w:lang w:val="af-ZA"/>
        </w:rPr>
        <w:t>Հայտերը, հայերենից բացի, կարող են ներկայացվել նաև անգլերեն կամ ռուսերեն:</w:t>
      </w:r>
      <w:r w:rsidR="00357D48" w:rsidRPr="00167461">
        <w:rPr>
          <w:rFonts w:ascii="GHEA Grapalat" w:hAnsi="GHEA Grapalat"/>
          <w:i w:val="0"/>
          <w:sz w:val="22"/>
          <w:szCs w:val="22"/>
          <w:lang w:val="af-ZA"/>
        </w:rPr>
        <w:t xml:space="preserve"> </w:t>
      </w:r>
    </w:p>
    <w:p w14:paraId="08051658" w14:textId="324148EF" w:rsidR="00BB7307" w:rsidRPr="00167461" w:rsidRDefault="00BB7307" w:rsidP="00BB7307">
      <w:pPr>
        <w:pStyle w:val="BodyTextIndent"/>
        <w:spacing w:line="240" w:lineRule="auto"/>
        <w:rPr>
          <w:rFonts w:ascii="GHEA Grapalat" w:hAnsi="GHEA Grapalat"/>
          <w:b/>
          <w:i w:val="0"/>
          <w:sz w:val="22"/>
          <w:szCs w:val="22"/>
          <w:lang w:val="af-ZA"/>
        </w:rPr>
      </w:pPr>
      <w:r w:rsidRPr="00167461">
        <w:rPr>
          <w:rFonts w:ascii="GHEA Grapalat" w:hAnsi="GHEA Grapalat"/>
          <w:i w:val="0"/>
          <w:sz w:val="22"/>
          <w:szCs w:val="22"/>
          <w:lang w:val="af-ZA"/>
        </w:rPr>
        <w:t xml:space="preserve">Հայտերի բացումը տեղի կունենա </w:t>
      </w:r>
      <w:r w:rsidRPr="00167461">
        <w:rPr>
          <w:rFonts w:ascii="GHEA Grapalat" w:hAnsi="GHEA Grapalat"/>
          <w:b/>
          <w:i w:val="0"/>
          <w:sz w:val="22"/>
          <w:szCs w:val="22"/>
          <w:lang w:val="af-ZA"/>
        </w:rPr>
        <w:t>ք. Երևան, Բուզանդի 1/4 հասցեում,  20</w:t>
      </w:r>
      <w:r w:rsidRPr="00167461">
        <w:rPr>
          <w:rFonts w:ascii="GHEA Grapalat" w:hAnsi="GHEA Grapalat"/>
          <w:b/>
          <w:i w:val="0"/>
          <w:sz w:val="22"/>
          <w:szCs w:val="22"/>
          <w:lang w:val="hy-AM"/>
        </w:rPr>
        <w:t>2</w:t>
      </w:r>
      <w:r w:rsidRPr="00167461">
        <w:rPr>
          <w:rFonts w:ascii="GHEA Grapalat" w:hAnsi="GHEA Grapalat"/>
          <w:b/>
          <w:i w:val="0"/>
          <w:sz w:val="22"/>
          <w:szCs w:val="22"/>
          <w:lang w:val="af-ZA"/>
        </w:rPr>
        <w:t xml:space="preserve">4 թվականի </w:t>
      </w:r>
      <w:r w:rsidR="00A14B27" w:rsidRPr="00167461">
        <w:rPr>
          <w:rFonts w:ascii="GHEA Grapalat" w:hAnsi="GHEA Grapalat"/>
          <w:b/>
          <w:i w:val="0"/>
          <w:sz w:val="22"/>
          <w:szCs w:val="22"/>
          <w:lang w:val="en-US"/>
        </w:rPr>
        <w:t>օգոստոսի</w:t>
      </w:r>
      <w:r w:rsidR="00A14B27" w:rsidRPr="00167461">
        <w:rPr>
          <w:rFonts w:ascii="GHEA Grapalat" w:hAnsi="GHEA Grapalat"/>
          <w:b/>
          <w:i w:val="0"/>
          <w:sz w:val="22"/>
          <w:szCs w:val="22"/>
          <w:lang w:val="af-ZA"/>
        </w:rPr>
        <w:t xml:space="preserve"> </w:t>
      </w:r>
      <w:r w:rsidR="006539FC" w:rsidRPr="00167461">
        <w:rPr>
          <w:rFonts w:ascii="GHEA Grapalat" w:hAnsi="GHEA Grapalat"/>
          <w:b/>
          <w:i w:val="0"/>
          <w:sz w:val="22"/>
          <w:szCs w:val="22"/>
          <w:lang w:val="af-ZA"/>
        </w:rPr>
        <w:t>20</w:t>
      </w:r>
      <w:r w:rsidRPr="00167461">
        <w:rPr>
          <w:rFonts w:ascii="GHEA Grapalat" w:hAnsi="GHEA Grapalat"/>
          <w:b/>
          <w:i w:val="0"/>
          <w:sz w:val="22"/>
          <w:szCs w:val="22"/>
          <w:lang w:val="hy-AM"/>
        </w:rPr>
        <w:t>-</w:t>
      </w:r>
      <w:r w:rsidR="00C87212" w:rsidRPr="00167461">
        <w:rPr>
          <w:rFonts w:ascii="GHEA Grapalat" w:hAnsi="GHEA Grapalat"/>
          <w:b/>
          <w:i w:val="0"/>
          <w:sz w:val="22"/>
          <w:szCs w:val="22"/>
          <w:lang w:val="en-US"/>
        </w:rPr>
        <w:t>ին</w:t>
      </w:r>
      <w:r w:rsidRPr="00167461">
        <w:rPr>
          <w:rFonts w:ascii="GHEA Grapalat" w:hAnsi="GHEA Grapalat"/>
          <w:b/>
          <w:i w:val="0"/>
          <w:sz w:val="22"/>
          <w:szCs w:val="22"/>
          <w:lang w:val="hy-AM"/>
        </w:rPr>
        <w:t>, ժամը 1</w:t>
      </w:r>
      <w:r w:rsidRPr="00167461">
        <w:rPr>
          <w:rFonts w:ascii="GHEA Grapalat" w:hAnsi="GHEA Grapalat"/>
          <w:b/>
          <w:i w:val="0"/>
          <w:sz w:val="22"/>
          <w:szCs w:val="22"/>
          <w:lang w:val="af-ZA"/>
        </w:rPr>
        <w:t>1</w:t>
      </w:r>
      <w:r w:rsidRPr="00167461">
        <w:rPr>
          <w:rFonts w:ascii="GHEA Grapalat" w:hAnsi="GHEA Grapalat"/>
          <w:b/>
          <w:i w:val="0"/>
          <w:sz w:val="22"/>
          <w:szCs w:val="22"/>
          <w:lang w:val="hy-AM"/>
        </w:rPr>
        <w:t>:00</w:t>
      </w:r>
      <w:r w:rsidRPr="00167461">
        <w:rPr>
          <w:rFonts w:ascii="GHEA Grapalat" w:hAnsi="GHEA Grapalat"/>
          <w:b/>
          <w:i w:val="0"/>
          <w:sz w:val="22"/>
          <w:szCs w:val="22"/>
          <w:lang w:val="af-ZA"/>
        </w:rPr>
        <w:t xml:space="preserve">-ին։   </w:t>
      </w:r>
    </w:p>
    <w:p w14:paraId="6050632B" w14:textId="77777777" w:rsidR="001822F3" w:rsidRPr="00167461" w:rsidRDefault="001822F3" w:rsidP="001822F3">
      <w:pPr>
        <w:ind w:firstLine="720"/>
        <w:jc w:val="both"/>
        <w:rPr>
          <w:rFonts w:ascii="GHEA Grapalat" w:hAnsi="GHEA Grapalat"/>
          <w:sz w:val="22"/>
          <w:szCs w:val="22"/>
          <w:lang w:val="hy-AM"/>
        </w:rPr>
      </w:pPr>
      <w:r w:rsidRPr="00167461">
        <w:rPr>
          <w:rFonts w:ascii="GHEA Grapalat" w:hAnsi="GHEA Grapalat"/>
          <w:sz w:val="22"/>
          <w:szCs w:val="22"/>
          <w:lang w:val="af-ZA"/>
        </w:rPr>
        <w:t>Սույն ընթացակարգի վերաբերյալ բողոք</w:t>
      </w:r>
      <w:r w:rsidRPr="00167461">
        <w:rPr>
          <w:rFonts w:ascii="GHEA Grapalat" w:hAnsi="GHEA Grapalat"/>
          <w:sz w:val="22"/>
          <w:szCs w:val="22"/>
          <w:lang w:val="hy-AM"/>
        </w:rPr>
        <w:t xml:space="preserve">արկումն իրականացվում է </w:t>
      </w:r>
      <w:r w:rsidRPr="00167461">
        <w:rPr>
          <w:rFonts w:ascii="GHEA Grapalat" w:hAnsi="GHEA Grapalat"/>
          <w:sz w:val="22"/>
          <w:szCs w:val="22"/>
          <w:lang w:val="af-ZA"/>
        </w:rPr>
        <w:t xml:space="preserve"> «</w:t>
      </w:r>
      <w:r w:rsidRPr="00167461">
        <w:rPr>
          <w:rFonts w:ascii="GHEA Grapalat" w:hAnsi="GHEA Grapalat"/>
          <w:sz w:val="22"/>
          <w:szCs w:val="22"/>
          <w:lang w:val="hy-AM"/>
        </w:rPr>
        <w:t>Գնումների</w:t>
      </w:r>
      <w:r w:rsidRPr="00167461">
        <w:rPr>
          <w:rFonts w:ascii="GHEA Grapalat" w:hAnsi="GHEA Grapalat"/>
          <w:sz w:val="22"/>
          <w:szCs w:val="22"/>
          <w:lang w:val="af-ZA"/>
        </w:rPr>
        <w:t xml:space="preserve"> </w:t>
      </w:r>
      <w:r w:rsidRPr="00167461">
        <w:rPr>
          <w:rFonts w:ascii="GHEA Grapalat" w:hAnsi="GHEA Grapalat"/>
          <w:sz w:val="22"/>
          <w:szCs w:val="22"/>
          <w:lang w:val="hy-AM"/>
        </w:rPr>
        <w:t>մասին</w:t>
      </w:r>
      <w:r w:rsidRPr="00167461">
        <w:rPr>
          <w:rFonts w:ascii="GHEA Grapalat" w:hAnsi="GHEA Grapalat"/>
          <w:sz w:val="22"/>
          <w:szCs w:val="22"/>
          <w:lang w:val="af-ZA"/>
        </w:rPr>
        <w:t>»</w:t>
      </w:r>
      <w:r w:rsidRPr="00167461">
        <w:rPr>
          <w:rFonts w:ascii="GHEA Grapalat" w:hAnsi="GHEA Grapalat"/>
          <w:sz w:val="22"/>
          <w:szCs w:val="22"/>
          <w:lang w:val="hy-AM"/>
        </w:rPr>
        <w:t xml:space="preserve"> ՀՀ</w:t>
      </w:r>
      <w:r w:rsidRPr="00167461">
        <w:rPr>
          <w:rFonts w:ascii="GHEA Grapalat" w:hAnsi="GHEA Grapalat"/>
          <w:sz w:val="22"/>
          <w:szCs w:val="22"/>
          <w:lang w:val="af-ZA"/>
        </w:rPr>
        <w:t xml:space="preserve"> </w:t>
      </w:r>
      <w:r w:rsidRPr="00167461">
        <w:rPr>
          <w:rFonts w:ascii="GHEA Grapalat" w:hAnsi="GHEA Grapalat"/>
          <w:sz w:val="22"/>
          <w:szCs w:val="22"/>
          <w:lang w:val="hy-AM"/>
        </w:rPr>
        <w:t>օրենքով</w:t>
      </w:r>
      <w:r w:rsidRPr="00167461">
        <w:rPr>
          <w:rFonts w:ascii="GHEA Grapalat" w:hAnsi="GHEA Grapalat"/>
          <w:sz w:val="22"/>
          <w:szCs w:val="22"/>
          <w:lang w:val="af-ZA"/>
        </w:rPr>
        <w:t xml:space="preserve"> </w:t>
      </w:r>
      <w:r w:rsidRPr="00167461">
        <w:rPr>
          <w:rFonts w:ascii="GHEA Grapalat" w:hAnsi="GHEA Grapalat"/>
          <w:sz w:val="22"/>
          <w:szCs w:val="22"/>
          <w:lang w:val="hy-AM"/>
        </w:rPr>
        <w:t>և</w:t>
      </w:r>
      <w:r w:rsidRPr="00167461">
        <w:rPr>
          <w:rFonts w:ascii="GHEA Grapalat" w:hAnsi="GHEA Grapalat"/>
          <w:sz w:val="22"/>
          <w:szCs w:val="22"/>
          <w:lang w:val="af-ZA"/>
        </w:rPr>
        <w:t xml:space="preserve"> </w:t>
      </w:r>
      <w:r w:rsidRPr="00167461">
        <w:rPr>
          <w:rFonts w:ascii="GHEA Grapalat" w:hAnsi="GHEA Grapalat"/>
          <w:sz w:val="22"/>
          <w:szCs w:val="22"/>
          <w:lang w:val="hy-AM"/>
        </w:rPr>
        <w:t>ՀՀ քաղաքացիական դատավարության օրենսգրքով սահմանված կարգով։</w:t>
      </w:r>
    </w:p>
    <w:p w14:paraId="06F95007" w14:textId="77777777" w:rsidR="00B61894" w:rsidRPr="00167461" w:rsidRDefault="00B61894" w:rsidP="00B61894">
      <w:pPr>
        <w:pStyle w:val="BodyTextIndent"/>
        <w:spacing w:line="240" w:lineRule="auto"/>
        <w:ind w:firstLine="708"/>
        <w:rPr>
          <w:rFonts w:ascii="GHEA Grapalat" w:hAnsi="GHEA Grapalat"/>
          <w:i w:val="0"/>
          <w:sz w:val="22"/>
          <w:szCs w:val="22"/>
          <w:lang w:val="hy-AM"/>
        </w:rPr>
      </w:pPr>
    </w:p>
    <w:p w14:paraId="6553ED3C" w14:textId="0001AF98" w:rsidR="005D2F61" w:rsidRPr="00167461" w:rsidRDefault="005D2F61" w:rsidP="005D2F61">
      <w:pPr>
        <w:pStyle w:val="BodyTextIndent"/>
        <w:spacing w:line="240" w:lineRule="auto"/>
        <w:rPr>
          <w:rFonts w:ascii="GHEA Grapalat" w:hAnsi="GHEA Grapalat"/>
          <w:i w:val="0"/>
          <w:sz w:val="22"/>
          <w:szCs w:val="22"/>
          <w:lang w:val="af-ZA"/>
        </w:rPr>
      </w:pPr>
      <w:r w:rsidRPr="00167461">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FF3717">
        <w:rPr>
          <w:rFonts w:ascii="GHEA Grapalat" w:hAnsi="GHEA Grapalat"/>
          <w:i w:val="0"/>
          <w:sz w:val="22"/>
          <w:szCs w:val="22"/>
          <w:lang w:val="af-ZA"/>
        </w:rPr>
        <w:t>գնահատող հանձնաժողովի քարտուղար</w:t>
      </w:r>
      <w:bookmarkStart w:id="2" w:name="_GoBack"/>
      <w:bookmarkEnd w:id="2"/>
      <w:r w:rsidRPr="00167461">
        <w:rPr>
          <w:rFonts w:ascii="GHEA Grapalat" w:hAnsi="GHEA Grapalat"/>
          <w:i w:val="0"/>
          <w:sz w:val="22"/>
          <w:szCs w:val="22"/>
          <w:lang w:val="af-ZA"/>
        </w:rPr>
        <w:t xml:space="preserve"> </w:t>
      </w:r>
      <w:r w:rsidR="00D73C08" w:rsidRPr="00167461">
        <w:rPr>
          <w:rFonts w:ascii="GHEA Grapalat" w:hAnsi="GHEA Grapalat"/>
          <w:i w:val="0"/>
          <w:sz w:val="22"/>
          <w:szCs w:val="22"/>
          <w:lang w:val="af-ZA"/>
        </w:rPr>
        <w:t>Ն. Աբրահամյանին</w:t>
      </w:r>
      <w:r w:rsidRPr="00167461">
        <w:rPr>
          <w:rFonts w:ascii="GHEA Grapalat" w:hAnsi="GHEA Grapalat"/>
          <w:i w:val="0"/>
          <w:sz w:val="22"/>
          <w:szCs w:val="22"/>
          <w:lang w:val="af-ZA"/>
        </w:rPr>
        <w:t xml:space="preserve"> </w:t>
      </w:r>
    </w:p>
    <w:p w14:paraId="5FC0F43B" w14:textId="77777777" w:rsidR="005D2F61" w:rsidRPr="00167461" w:rsidRDefault="005D2F61" w:rsidP="005D2F61">
      <w:pPr>
        <w:pStyle w:val="BodyTextIndent"/>
        <w:spacing w:line="240" w:lineRule="auto"/>
        <w:rPr>
          <w:rFonts w:ascii="GHEA Grapalat" w:hAnsi="GHEA Grapalat"/>
          <w:i w:val="0"/>
          <w:sz w:val="22"/>
          <w:szCs w:val="22"/>
          <w:lang w:val="af-ZA"/>
        </w:rPr>
      </w:pPr>
      <w:r w:rsidRPr="00167461">
        <w:rPr>
          <w:rFonts w:ascii="GHEA Grapalat" w:hAnsi="GHEA Grapalat"/>
          <w:i w:val="0"/>
          <w:sz w:val="22"/>
          <w:szCs w:val="22"/>
          <w:lang w:val="af-ZA"/>
        </w:rPr>
        <w:t xml:space="preserve">հետախոս 010 54 39 80, </w:t>
      </w:r>
    </w:p>
    <w:p w14:paraId="086668AF" w14:textId="509ABA7C" w:rsidR="005D2F61" w:rsidRPr="00167461" w:rsidRDefault="005D2F61" w:rsidP="005D2F61">
      <w:pPr>
        <w:pStyle w:val="BodyTextIndent"/>
        <w:spacing w:line="240" w:lineRule="auto"/>
        <w:jc w:val="left"/>
        <w:rPr>
          <w:rFonts w:ascii="GHEA Grapalat" w:hAnsi="GHEA Grapalat"/>
          <w:i w:val="0"/>
          <w:sz w:val="22"/>
          <w:szCs w:val="22"/>
          <w:lang w:val="af-ZA"/>
        </w:rPr>
      </w:pPr>
      <w:r w:rsidRPr="00167461">
        <w:rPr>
          <w:rFonts w:ascii="GHEA Grapalat" w:hAnsi="GHEA Grapalat"/>
          <w:i w:val="0"/>
          <w:sz w:val="22"/>
          <w:szCs w:val="22"/>
          <w:lang w:val="af-ZA"/>
        </w:rPr>
        <w:t xml:space="preserve">Էլ. Փոստ </w:t>
      </w:r>
      <w:r w:rsidR="00771063" w:rsidRPr="00167461">
        <w:rPr>
          <w:rFonts w:ascii="GHEA Grapalat" w:hAnsi="GHEA Grapalat"/>
          <w:i w:val="0"/>
          <w:sz w:val="22"/>
          <w:szCs w:val="22"/>
          <w:lang w:val="af-ZA"/>
        </w:rPr>
        <w:t xml:space="preserve"> </w:t>
      </w:r>
      <w:hyperlink r:id="rId8" w:history="1">
        <w:r w:rsidR="00771063" w:rsidRPr="00167461">
          <w:rPr>
            <w:rStyle w:val="Hyperlink"/>
            <w:rFonts w:ascii="GHEA Grapalat" w:hAnsi="GHEA Grapalat"/>
            <w:i w:val="0"/>
            <w:sz w:val="22"/>
            <w:szCs w:val="22"/>
            <w:lang w:val="hy-AM"/>
          </w:rPr>
          <w:t>narine</w:t>
        </w:r>
        <w:r w:rsidR="00771063" w:rsidRPr="00167461">
          <w:rPr>
            <w:rStyle w:val="Hyperlink"/>
            <w:rFonts w:ascii="GHEA Grapalat" w:hAnsi="GHEA Grapalat"/>
            <w:i w:val="0"/>
            <w:sz w:val="22"/>
            <w:szCs w:val="22"/>
            <w:lang w:val="af-ZA"/>
          </w:rPr>
          <w:t>.abrahamyan@yerevan.am</w:t>
        </w:r>
      </w:hyperlink>
      <w:r w:rsidR="00771063" w:rsidRPr="00167461">
        <w:rPr>
          <w:rFonts w:ascii="GHEA Grapalat" w:hAnsi="GHEA Grapalat"/>
          <w:i w:val="0"/>
          <w:sz w:val="22"/>
          <w:szCs w:val="22"/>
          <w:lang w:val="af-ZA"/>
        </w:rPr>
        <w:t xml:space="preserve">  </w:t>
      </w:r>
    </w:p>
    <w:p w14:paraId="5BCAAE9B" w14:textId="77777777" w:rsidR="005D2F61" w:rsidRPr="00167461" w:rsidRDefault="005D2F61" w:rsidP="005D2F61">
      <w:pPr>
        <w:pStyle w:val="BodyTextIndent3"/>
        <w:spacing w:after="240"/>
        <w:ind w:firstLine="709"/>
        <w:rPr>
          <w:rFonts w:ascii="GHEA Grapalat" w:hAnsi="GHEA Grapalat"/>
          <w:b/>
          <w:i/>
          <w:sz w:val="22"/>
          <w:szCs w:val="22"/>
          <w:lang w:val="af-ZA"/>
        </w:rPr>
      </w:pPr>
      <w:r w:rsidRPr="00167461">
        <w:rPr>
          <w:rFonts w:ascii="GHEA Grapalat" w:hAnsi="GHEA Grapalat"/>
          <w:sz w:val="22"/>
          <w:szCs w:val="22"/>
          <w:lang w:val="af-ZA"/>
        </w:rPr>
        <w:t xml:space="preserve">Պատվիրատու </w:t>
      </w:r>
      <w:r w:rsidRPr="00167461">
        <w:rPr>
          <w:rFonts w:ascii="GHEA Grapalat" w:hAnsi="GHEA Grapalat"/>
          <w:b/>
          <w:i/>
          <w:sz w:val="22"/>
          <w:szCs w:val="22"/>
          <w:lang w:val="af-ZA"/>
        </w:rPr>
        <w:t xml:space="preserve"> &lt;&lt;Երքաղլույս&gt;&gt; ՓԲԸ</w:t>
      </w: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35089E05" w14:textId="77777777" w:rsidR="00037DDE" w:rsidRPr="00E6597C" w:rsidRDefault="00037DDE" w:rsidP="00EF3662">
      <w:pPr>
        <w:pStyle w:val="BodyText"/>
        <w:ind w:right="-7" w:firstLine="567"/>
        <w:jc w:val="right"/>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57F5934A" w14:textId="77777777" w:rsidR="005D2F61" w:rsidRPr="00925555" w:rsidRDefault="005D2F61" w:rsidP="00CB679B">
      <w:pPr>
        <w:pStyle w:val="BodyText"/>
        <w:spacing w:after="0"/>
        <w:ind w:right="-7" w:firstLine="567"/>
        <w:jc w:val="right"/>
        <w:rPr>
          <w:rFonts w:ascii="GHEA Grapalat" w:hAnsi="GHEA Grapalat" w:cs="Sylfaen"/>
          <w:i/>
          <w:sz w:val="22"/>
          <w:lang w:val="af-ZA"/>
        </w:rPr>
      </w:pPr>
      <w:r w:rsidRPr="00925555">
        <w:rPr>
          <w:rFonts w:ascii="GHEA Grapalat" w:hAnsi="GHEA Grapalat" w:cs="Sylfaen"/>
          <w:i/>
          <w:sz w:val="22"/>
          <w:lang w:val="af-ZA"/>
        </w:rPr>
        <w:lastRenderedPageBreak/>
        <w:t>Հաստատված է</w:t>
      </w:r>
    </w:p>
    <w:p w14:paraId="03206776" w14:textId="7D9F604A" w:rsidR="005D2F61" w:rsidRPr="00925555" w:rsidRDefault="005D2F61" w:rsidP="00CB679B">
      <w:pPr>
        <w:pStyle w:val="BodyText"/>
        <w:spacing w:after="0"/>
        <w:ind w:right="-7" w:firstLine="567"/>
        <w:jc w:val="right"/>
        <w:rPr>
          <w:rFonts w:ascii="GHEA Grapalat" w:hAnsi="GHEA Grapalat" w:cs="Sylfaen"/>
          <w:i/>
          <w:sz w:val="22"/>
          <w:lang w:val="af-ZA"/>
        </w:rPr>
      </w:pPr>
      <w:r w:rsidRPr="00925555">
        <w:rPr>
          <w:rFonts w:ascii="GHEA Grapalat" w:hAnsi="GHEA Grapalat"/>
          <w:i/>
          <w:lang w:val="af-ZA"/>
        </w:rPr>
        <w:t>ԵՔԼ-ԲՄԱՇՁԲ-2</w:t>
      </w:r>
      <w:r w:rsidR="00240FBD" w:rsidRPr="00925555">
        <w:rPr>
          <w:rFonts w:ascii="GHEA Grapalat" w:hAnsi="GHEA Grapalat"/>
          <w:i/>
          <w:lang w:val="af-ZA"/>
        </w:rPr>
        <w:t>4</w:t>
      </w:r>
      <w:r w:rsidRPr="00925555">
        <w:rPr>
          <w:rFonts w:ascii="GHEA Grapalat" w:hAnsi="GHEA Grapalat"/>
          <w:i/>
          <w:lang w:val="af-ZA"/>
        </w:rPr>
        <w:t>/</w:t>
      </w:r>
      <w:r w:rsidR="00C36C8B">
        <w:rPr>
          <w:rFonts w:ascii="GHEA Grapalat" w:hAnsi="GHEA Grapalat"/>
          <w:i/>
          <w:lang w:val="af-ZA"/>
        </w:rPr>
        <w:t>4</w:t>
      </w:r>
      <w:r w:rsidRPr="00925555">
        <w:rPr>
          <w:rFonts w:ascii="GHEA Grapalat" w:hAnsi="GHEA Grapalat"/>
          <w:i/>
          <w:lang w:val="af-ZA"/>
        </w:rPr>
        <w:t xml:space="preserve">  </w:t>
      </w:r>
      <w:r w:rsidRPr="00925555">
        <w:rPr>
          <w:rFonts w:ascii="GHEA Grapalat" w:hAnsi="GHEA Grapalat" w:cs="Sylfaen"/>
          <w:i/>
          <w:sz w:val="22"/>
          <w:lang w:val="af-ZA"/>
        </w:rPr>
        <w:t xml:space="preserve"> ծածկագրով </w:t>
      </w:r>
    </w:p>
    <w:p w14:paraId="0D2DCAB9" w14:textId="77777777" w:rsidR="005D2F61" w:rsidRPr="00925555" w:rsidRDefault="005D2F61" w:rsidP="00CB679B">
      <w:pPr>
        <w:pStyle w:val="BodyText"/>
        <w:spacing w:after="0"/>
        <w:ind w:right="-7" w:firstLine="567"/>
        <w:jc w:val="right"/>
        <w:rPr>
          <w:rFonts w:ascii="GHEA Grapalat" w:hAnsi="GHEA Grapalat" w:cs="Sylfaen"/>
          <w:i/>
          <w:sz w:val="22"/>
          <w:lang w:val="af-ZA"/>
        </w:rPr>
      </w:pPr>
      <w:r w:rsidRPr="00925555">
        <w:rPr>
          <w:rFonts w:ascii="GHEA Grapalat" w:hAnsi="GHEA Grapalat" w:cs="Sylfaen"/>
          <w:i/>
          <w:sz w:val="22"/>
          <w:lang w:val="af-ZA"/>
        </w:rPr>
        <w:t>բաց մրցույթի</w:t>
      </w:r>
      <w:r w:rsidRPr="00925555">
        <w:rPr>
          <w:rFonts w:ascii="GHEA Grapalat" w:hAnsi="GHEA Grapalat" w:cs="Times Armenian"/>
          <w:i/>
          <w:sz w:val="20"/>
          <w:szCs w:val="20"/>
          <w:lang w:val="af-ZA"/>
        </w:rPr>
        <w:t xml:space="preserve"> </w:t>
      </w:r>
      <w:r w:rsidRPr="00925555">
        <w:rPr>
          <w:rFonts w:ascii="GHEA Grapalat" w:hAnsi="GHEA Grapalat" w:cs="Sylfaen"/>
          <w:i/>
          <w:sz w:val="22"/>
          <w:lang w:val="af-ZA"/>
        </w:rPr>
        <w:t>գնահատող հանձնաժողովի</w:t>
      </w:r>
    </w:p>
    <w:p w14:paraId="30C6DF2C" w14:textId="5C840667" w:rsidR="005D2F61" w:rsidRPr="005C4FA3" w:rsidRDefault="005D2F61" w:rsidP="00CB679B">
      <w:pPr>
        <w:pStyle w:val="BodyText"/>
        <w:spacing w:after="0"/>
        <w:ind w:right="-7" w:firstLine="567"/>
        <w:jc w:val="right"/>
        <w:rPr>
          <w:rFonts w:ascii="GHEA Grapalat" w:hAnsi="GHEA Grapalat"/>
          <w:i/>
          <w:lang w:val="af-ZA"/>
        </w:rPr>
      </w:pPr>
      <w:r w:rsidRPr="00925555">
        <w:rPr>
          <w:rFonts w:ascii="GHEA Grapalat" w:hAnsi="GHEA Grapalat" w:cs="Sylfaen"/>
          <w:i/>
          <w:lang w:val="af-ZA"/>
        </w:rPr>
        <w:t>202</w:t>
      </w:r>
      <w:r w:rsidR="00240FBD" w:rsidRPr="00925555">
        <w:rPr>
          <w:rFonts w:ascii="GHEA Grapalat" w:hAnsi="GHEA Grapalat" w:cs="Sylfaen"/>
          <w:i/>
          <w:lang w:val="af-ZA"/>
        </w:rPr>
        <w:t>4</w:t>
      </w:r>
      <w:r w:rsidRPr="00925555">
        <w:rPr>
          <w:rFonts w:ascii="GHEA Grapalat" w:hAnsi="GHEA Grapalat" w:cs="Sylfaen"/>
          <w:i/>
        </w:rPr>
        <w:t>թ</w:t>
      </w:r>
      <w:r w:rsidR="00FA5A5E">
        <w:rPr>
          <w:rFonts w:ascii="GHEA Grapalat" w:hAnsi="GHEA Grapalat" w:cs="Sylfaen"/>
          <w:i/>
          <w:lang w:val="af-ZA"/>
        </w:rPr>
        <w:t xml:space="preserve">.  օգոստոսի </w:t>
      </w:r>
      <w:r w:rsidR="007402B8">
        <w:rPr>
          <w:rFonts w:ascii="GHEA Grapalat" w:hAnsi="GHEA Grapalat" w:cs="Sylfaen"/>
          <w:i/>
          <w:lang w:val="af-ZA"/>
        </w:rPr>
        <w:t>05</w:t>
      </w:r>
      <w:r w:rsidRPr="00925555">
        <w:rPr>
          <w:rFonts w:ascii="GHEA Grapalat" w:hAnsi="GHEA Grapalat" w:cs="Sylfaen"/>
          <w:i/>
          <w:lang w:val="af-ZA"/>
        </w:rPr>
        <w:t>-</w:t>
      </w:r>
      <w:r w:rsidRPr="00925555">
        <w:rPr>
          <w:rFonts w:ascii="GHEA Grapalat" w:hAnsi="GHEA Grapalat" w:cs="Sylfaen"/>
          <w:i/>
        </w:rPr>
        <w:t>ի</w:t>
      </w:r>
      <w:r w:rsidRPr="00925555">
        <w:rPr>
          <w:rFonts w:ascii="GHEA Grapalat" w:hAnsi="GHEA Grapalat" w:cs="Sylfaen"/>
          <w:i/>
          <w:lang w:val="af-ZA"/>
        </w:rPr>
        <w:t xml:space="preserve"> </w:t>
      </w:r>
      <w:r w:rsidRPr="00925555">
        <w:rPr>
          <w:rFonts w:ascii="GHEA Grapalat" w:hAnsi="GHEA Grapalat" w:cs="Sylfaen"/>
          <w:i/>
        </w:rPr>
        <w:t>թիվ</w:t>
      </w:r>
      <w:r w:rsidR="00C23CBF">
        <w:rPr>
          <w:rFonts w:ascii="GHEA Grapalat" w:hAnsi="GHEA Grapalat" w:cs="Sylfaen"/>
          <w:i/>
          <w:lang w:val="af-ZA"/>
        </w:rPr>
        <w:t xml:space="preserve"> 3</w:t>
      </w:r>
      <w:r w:rsidRPr="00925555">
        <w:rPr>
          <w:rFonts w:ascii="GHEA Grapalat" w:hAnsi="GHEA Grapalat" w:cs="Sylfaen"/>
          <w:i/>
          <w:lang w:val="af-ZA"/>
        </w:rPr>
        <w:t xml:space="preserve"> </w:t>
      </w:r>
      <w:r w:rsidRPr="00925555">
        <w:rPr>
          <w:rFonts w:ascii="GHEA Grapalat" w:hAnsi="GHEA Grapalat" w:cs="Sylfaen"/>
          <w:i/>
        </w:rPr>
        <w:t>որոշմամբ</w:t>
      </w:r>
    </w:p>
    <w:p w14:paraId="586C5BC9" w14:textId="77777777" w:rsidR="005D2F61" w:rsidRPr="00E6597C" w:rsidRDefault="005D2F61" w:rsidP="005D2F61">
      <w:pPr>
        <w:pStyle w:val="BodyText"/>
        <w:ind w:right="-7" w:firstLine="567"/>
        <w:jc w:val="center"/>
        <w:rPr>
          <w:rFonts w:ascii="GHEA Grapalat" w:hAnsi="GHEA Grapalat"/>
          <w:lang w:val="af-ZA"/>
        </w:rPr>
      </w:pPr>
    </w:p>
    <w:p w14:paraId="500A238B" w14:textId="77777777" w:rsidR="005D2F61" w:rsidRPr="00E6597C" w:rsidRDefault="005D2F61" w:rsidP="005D2F61">
      <w:pPr>
        <w:pStyle w:val="BodyText"/>
        <w:ind w:right="-7" w:firstLine="567"/>
        <w:jc w:val="center"/>
        <w:rPr>
          <w:rFonts w:ascii="GHEA Grapalat" w:hAnsi="GHEA Grapalat"/>
          <w:lang w:val="af-ZA"/>
        </w:rPr>
      </w:pPr>
    </w:p>
    <w:p w14:paraId="300274D9" w14:textId="77777777" w:rsidR="005D2F61" w:rsidRPr="00E6597C" w:rsidRDefault="005D2F61" w:rsidP="005D2F61">
      <w:pPr>
        <w:pStyle w:val="BodyText"/>
        <w:ind w:right="-7" w:firstLine="567"/>
        <w:jc w:val="center"/>
        <w:rPr>
          <w:rFonts w:ascii="GHEA Grapalat" w:hAnsi="GHEA Grapalat"/>
          <w:lang w:val="af-ZA"/>
        </w:rPr>
      </w:pPr>
    </w:p>
    <w:p w14:paraId="69496B24" w14:textId="77777777" w:rsidR="005D2F61" w:rsidRPr="00E6597C" w:rsidRDefault="005D2F61" w:rsidP="005D2F61">
      <w:pPr>
        <w:pStyle w:val="BodyText"/>
        <w:ind w:right="-7" w:firstLine="567"/>
        <w:jc w:val="center"/>
        <w:rPr>
          <w:rFonts w:ascii="GHEA Grapalat" w:hAnsi="GHEA Grapalat"/>
          <w:lang w:val="af-ZA"/>
        </w:rPr>
      </w:pPr>
    </w:p>
    <w:p w14:paraId="40A03AC4" w14:textId="77777777" w:rsidR="005D2F61" w:rsidRPr="002C27A5" w:rsidRDefault="005D2F61" w:rsidP="005D2F61">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5DFB4040" w14:textId="77777777" w:rsidR="005D2F61" w:rsidRPr="00AE2768" w:rsidRDefault="005D2F61" w:rsidP="005D2F61">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ADCC94B" w14:textId="77777777" w:rsidR="005D2F61" w:rsidRPr="00AE2768" w:rsidRDefault="005D2F61" w:rsidP="005D2F61">
      <w:pPr>
        <w:pStyle w:val="BodyText"/>
        <w:ind w:right="-7" w:firstLine="567"/>
        <w:jc w:val="center"/>
        <w:rPr>
          <w:rFonts w:ascii="GHEA Grapalat" w:hAnsi="GHEA Grapalat"/>
          <w:lang w:val="af-ZA"/>
        </w:rPr>
      </w:pPr>
    </w:p>
    <w:p w14:paraId="53230741" w14:textId="77777777" w:rsidR="005D2F61" w:rsidRPr="00AE2768" w:rsidRDefault="005D2F61" w:rsidP="005D2F61">
      <w:pPr>
        <w:pStyle w:val="BodyText"/>
        <w:ind w:right="-7" w:firstLine="567"/>
        <w:jc w:val="center"/>
        <w:rPr>
          <w:rFonts w:ascii="GHEA Grapalat" w:hAnsi="GHEA Grapalat"/>
          <w:lang w:val="af-ZA"/>
        </w:rPr>
      </w:pPr>
    </w:p>
    <w:p w14:paraId="01DA2D9F" w14:textId="77777777" w:rsidR="005D2F61" w:rsidRPr="00AE2768" w:rsidRDefault="005D2F61" w:rsidP="005D2F61">
      <w:pPr>
        <w:pStyle w:val="BodyText"/>
        <w:ind w:right="-7" w:firstLine="567"/>
        <w:jc w:val="center"/>
        <w:rPr>
          <w:rFonts w:ascii="GHEA Grapalat" w:hAnsi="GHEA Grapalat"/>
          <w:lang w:val="af-ZA"/>
        </w:rPr>
      </w:pPr>
    </w:p>
    <w:p w14:paraId="2A14DA8B" w14:textId="77777777" w:rsidR="005D2F61" w:rsidRPr="00AE2768" w:rsidRDefault="005D2F61" w:rsidP="005D2F61">
      <w:pPr>
        <w:pStyle w:val="BodyText"/>
        <w:ind w:right="-7" w:firstLine="567"/>
        <w:jc w:val="center"/>
        <w:rPr>
          <w:rFonts w:ascii="GHEA Grapalat" w:hAnsi="GHEA Grapalat"/>
          <w:lang w:val="af-ZA"/>
        </w:rPr>
      </w:pPr>
    </w:p>
    <w:p w14:paraId="7D10DFA9" w14:textId="77777777" w:rsidR="005D2F61" w:rsidRPr="00471E9B" w:rsidRDefault="005D2F61" w:rsidP="005D2F61">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B614D16" w14:textId="77777777" w:rsidR="005D2F61" w:rsidRPr="00E6597C" w:rsidRDefault="005D2F61" w:rsidP="005D2F61">
      <w:pPr>
        <w:pStyle w:val="BodyText"/>
        <w:ind w:right="-7" w:firstLine="567"/>
        <w:jc w:val="center"/>
        <w:rPr>
          <w:rFonts w:ascii="GHEA Grapalat" w:hAnsi="GHEA Grapalat" w:cs="Sylfaen"/>
          <w:lang w:val="af-ZA"/>
        </w:rPr>
      </w:pPr>
    </w:p>
    <w:p w14:paraId="2ED6EDAE" w14:textId="77777777" w:rsidR="005D2F61" w:rsidRPr="00E6597C" w:rsidRDefault="005D2F61" w:rsidP="005D2F61">
      <w:pPr>
        <w:pStyle w:val="BodyText"/>
        <w:ind w:right="-7" w:firstLine="567"/>
        <w:jc w:val="center"/>
        <w:rPr>
          <w:rFonts w:ascii="GHEA Grapalat" w:hAnsi="GHEA Grapalat" w:cs="Sylfaen"/>
          <w:lang w:val="af-ZA"/>
        </w:rPr>
      </w:pPr>
    </w:p>
    <w:p w14:paraId="0668F7E4" w14:textId="5ECEA1DE" w:rsidR="005D2F61" w:rsidRPr="00E6597C" w:rsidRDefault="00892B54" w:rsidP="005D2F61">
      <w:pPr>
        <w:pStyle w:val="BodyText"/>
        <w:ind w:right="-7"/>
        <w:jc w:val="center"/>
        <w:rPr>
          <w:rFonts w:ascii="GHEA Grapalat" w:hAnsi="GHEA Grapalat"/>
          <w:szCs w:val="22"/>
          <w:lang w:val="af-ZA"/>
        </w:rPr>
      </w:pPr>
      <w:r w:rsidRPr="002F58FE">
        <w:rPr>
          <w:rFonts w:ascii="GHEA Grapalat" w:hAnsi="GHEA Grapalat" w:cs="Sylfaen"/>
          <w:lang w:val="af-ZA"/>
        </w:rPr>
        <w:t>&lt;&lt;</w:t>
      </w:r>
      <w:r w:rsidRPr="00FD6120">
        <w:rPr>
          <w:rFonts w:ascii="GHEA Grapalat" w:hAnsi="GHEA Grapalat" w:cs="Sylfaen"/>
        </w:rPr>
        <w:t>ԵՐՔԱՂԼՈՒՅՍ</w:t>
      </w:r>
      <w:r w:rsidRPr="002F58FE">
        <w:rPr>
          <w:rFonts w:ascii="GHEA Grapalat" w:hAnsi="GHEA Grapalat" w:cs="Sylfaen"/>
          <w:lang w:val="af-ZA"/>
        </w:rPr>
        <w:t xml:space="preserve">&gt;&gt; </w:t>
      </w:r>
      <w:r w:rsidRPr="00FD6120">
        <w:rPr>
          <w:rFonts w:ascii="GHEA Grapalat" w:hAnsi="GHEA Grapalat" w:cs="Sylfaen"/>
        </w:rPr>
        <w:t>ՓԲԸ</w:t>
      </w:r>
      <w:r w:rsidRPr="002F58FE">
        <w:rPr>
          <w:rFonts w:ascii="GHEA Grapalat" w:hAnsi="GHEA Grapalat" w:cs="Sylfaen"/>
          <w:lang w:val="af-ZA"/>
        </w:rPr>
        <w:t>-</w:t>
      </w:r>
      <w:r w:rsidRPr="00752623">
        <w:rPr>
          <w:rFonts w:ascii="GHEA Grapalat" w:hAnsi="GHEA Grapalat" w:cs="Sylfaen"/>
        </w:rPr>
        <w:t>Ի</w:t>
      </w:r>
      <w:r w:rsidRPr="00752623">
        <w:rPr>
          <w:rFonts w:ascii="GHEA Grapalat" w:hAnsi="GHEA Grapalat" w:cs="Sylfaen"/>
          <w:lang w:val="af-ZA"/>
        </w:rPr>
        <w:t xml:space="preserve"> </w:t>
      </w:r>
      <w:r w:rsidRPr="00E6597C">
        <w:rPr>
          <w:rFonts w:ascii="GHEA Grapalat" w:hAnsi="GHEA Grapalat" w:cs="Sylfaen"/>
        </w:rPr>
        <w:t>ԿԱՐԻՔՆԵՐԻ</w:t>
      </w:r>
      <w:r w:rsidRPr="00E6597C">
        <w:rPr>
          <w:rFonts w:ascii="GHEA Grapalat" w:hAnsi="GHEA Grapalat" w:cs="Times Armenian"/>
          <w:lang w:val="af-ZA"/>
        </w:rPr>
        <w:t xml:space="preserve"> </w:t>
      </w:r>
      <w:r w:rsidRPr="00E6597C">
        <w:rPr>
          <w:rFonts w:ascii="GHEA Grapalat" w:hAnsi="GHEA Grapalat" w:cs="Sylfaen"/>
        </w:rPr>
        <w:t>ՀԱՄԱՐ</w:t>
      </w:r>
      <w:r w:rsidRPr="00E6597C">
        <w:rPr>
          <w:rFonts w:ascii="GHEA Grapalat" w:hAnsi="GHEA Grapalat" w:cs="Times Armenian"/>
          <w:lang w:val="af-ZA"/>
        </w:rPr>
        <w:t xml:space="preserve"> </w:t>
      </w:r>
      <w:r>
        <w:rPr>
          <w:rFonts w:ascii="GHEA Grapalat" w:hAnsi="GHEA Grapalat" w:cs="Sylfaen"/>
          <w:lang w:val="hy-AM"/>
        </w:rPr>
        <w:t>&lt;&lt;</w:t>
      </w:r>
      <w:r w:rsidRPr="00892B54">
        <w:rPr>
          <w:rFonts w:ascii="GHEA Grapalat" w:hAnsi="GHEA Grapalat"/>
          <w:lang w:val="af-ZA"/>
        </w:rPr>
        <w:t>ԵՐՔԱՂԼՈՒՅՍ ՓԲԸ-Ի ԳՐԱՍԵՆՅԱԿԻ ԸՆԹԱՑԻԿ ՆՈՐՈԳՄԱՆ ԱՇԽԱՏԱՆՔՆԵՐԻ</w:t>
      </w:r>
      <w:r>
        <w:rPr>
          <w:rFonts w:ascii="GHEA Grapalat" w:hAnsi="GHEA Grapalat"/>
          <w:lang w:val="hy-AM"/>
        </w:rPr>
        <w:t>&gt;&gt;</w:t>
      </w:r>
      <w:r w:rsidRPr="00E6597C">
        <w:rPr>
          <w:rFonts w:ascii="GHEA Grapalat" w:hAnsi="GHEA Grapalat" w:cs="Sylfaen"/>
          <w:lang w:val="af-ZA"/>
        </w:rPr>
        <w:t xml:space="preserve"> </w:t>
      </w:r>
      <w:r w:rsidRPr="00E6597C">
        <w:rPr>
          <w:rFonts w:ascii="GHEA Grapalat" w:hAnsi="GHEA Grapalat" w:cs="Sylfaen"/>
        </w:rPr>
        <w:t>ՁԵՌՔԲԵՐՄԱՆ</w:t>
      </w:r>
      <w:r w:rsidRPr="00E6597C">
        <w:rPr>
          <w:rFonts w:ascii="GHEA Grapalat" w:hAnsi="GHEA Grapalat" w:cs="Times Armenian"/>
          <w:lang w:val="af-ZA"/>
        </w:rPr>
        <w:t xml:space="preserve"> </w:t>
      </w:r>
      <w:r w:rsidRPr="00E6597C">
        <w:rPr>
          <w:rFonts w:ascii="GHEA Grapalat" w:hAnsi="GHEA Grapalat" w:cs="Sylfaen"/>
        </w:rPr>
        <w:t>ՆՊԱՏԱԿՈՎ</w:t>
      </w:r>
      <w:r w:rsidRPr="00E6597C">
        <w:rPr>
          <w:rFonts w:ascii="GHEA Grapalat" w:hAnsi="GHEA Grapalat" w:cs="Sylfaen"/>
          <w:lang w:val="af-ZA"/>
        </w:rPr>
        <w:t xml:space="preserve"> </w:t>
      </w:r>
      <w:r w:rsidRPr="00E6597C">
        <w:rPr>
          <w:rFonts w:ascii="GHEA Grapalat" w:hAnsi="GHEA Grapalat" w:cs="Times Armenian"/>
          <w:lang w:val="af-ZA"/>
        </w:rPr>
        <w:t xml:space="preserve"> </w:t>
      </w:r>
      <w:r w:rsidRPr="00E6597C">
        <w:rPr>
          <w:rFonts w:ascii="GHEA Grapalat" w:hAnsi="GHEA Grapalat" w:cs="Sylfaen"/>
        </w:rPr>
        <w:t>ՀԱՅՏԱՐԱՐՎԱԾ</w:t>
      </w:r>
      <w:r w:rsidRPr="00E6597C">
        <w:rPr>
          <w:rFonts w:ascii="GHEA Grapalat" w:hAnsi="GHEA Grapalat" w:cs="Times Armenian"/>
          <w:lang w:val="af-ZA"/>
        </w:rPr>
        <w:t xml:space="preserve"> </w:t>
      </w:r>
      <w:r w:rsidRPr="00E6597C">
        <w:rPr>
          <w:rFonts w:ascii="GHEA Grapalat" w:hAnsi="GHEA Grapalat" w:cs="Sylfaen"/>
        </w:rPr>
        <w:t>ԲԱՑ</w:t>
      </w:r>
      <w:r w:rsidRPr="00E6597C">
        <w:rPr>
          <w:rFonts w:ascii="GHEA Grapalat" w:hAnsi="GHEA Grapalat" w:cs="Times Armenian"/>
          <w:lang w:val="af-ZA"/>
        </w:rPr>
        <w:t xml:space="preserve"> </w:t>
      </w:r>
      <w:r w:rsidRPr="00E6597C">
        <w:rPr>
          <w:rFonts w:ascii="GHEA Grapalat" w:hAnsi="GHEA Grapalat" w:cs="Sylfaen"/>
        </w:rPr>
        <w:t>ՄՐՑՈՒՅԹԻ</w:t>
      </w:r>
    </w:p>
    <w:p w14:paraId="03FAAAD7" w14:textId="77777777" w:rsidR="005D2F61" w:rsidRPr="00E6597C" w:rsidRDefault="005D2F61" w:rsidP="005D2F61">
      <w:pPr>
        <w:pStyle w:val="BodyText"/>
        <w:ind w:right="-7"/>
        <w:jc w:val="center"/>
        <w:rPr>
          <w:rFonts w:ascii="GHEA Grapalat" w:hAnsi="GHEA Grapalat"/>
          <w:szCs w:val="22"/>
          <w:lang w:val="af-ZA"/>
        </w:rPr>
      </w:pPr>
    </w:p>
    <w:p w14:paraId="4278B8BF" w14:textId="77777777" w:rsidR="005D2F61" w:rsidRPr="00E6597C" w:rsidRDefault="005D2F61" w:rsidP="005D2F61">
      <w:pPr>
        <w:pStyle w:val="BodyText"/>
        <w:ind w:right="-7" w:firstLine="567"/>
        <w:jc w:val="center"/>
        <w:rPr>
          <w:rFonts w:ascii="GHEA Grapalat" w:hAnsi="GHEA Grapalat"/>
          <w:lang w:val="af-ZA"/>
        </w:rPr>
      </w:pPr>
    </w:p>
    <w:p w14:paraId="2C544B88" w14:textId="77777777" w:rsidR="005D2F61" w:rsidRPr="00E6597C" w:rsidRDefault="005D2F61" w:rsidP="005D2F61">
      <w:pPr>
        <w:pStyle w:val="BodyText"/>
        <w:ind w:right="-7" w:firstLine="567"/>
        <w:jc w:val="center"/>
        <w:rPr>
          <w:rFonts w:ascii="GHEA Grapalat" w:hAnsi="GHEA Grapalat"/>
          <w:lang w:val="af-ZA"/>
        </w:rPr>
      </w:pPr>
    </w:p>
    <w:p w14:paraId="38E27992" w14:textId="77777777" w:rsidR="005D2F61" w:rsidRPr="00E6597C" w:rsidRDefault="005D2F61" w:rsidP="005D2F61">
      <w:pPr>
        <w:pStyle w:val="BodyText"/>
        <w:ind w:right="-7" w:firstLine="567"/>
        <w:jc w:val="center"/>
        <w:rPr>
          <w:rFonts w:ascii="GHEA Grapalat" w:hAnsi="GHEA Grapalat"/>
          <w:lang w:val="af-ZA"/>
        </w:rPr>
      </w:pPr>
    </w:p>
    <w:p w14:paraId="635EB5B8" w14:textId="77777777" w:rsidR="005D2F61" w:rsidRPr="00E6597C" w:rsidRDefault="005D2F61" w:rsidP="005D2F61">
      <w:pPr>
        <w:pStyle w:val="BodyText"/>
        <w:ind w:right="-7" w:firstLine="567"/>
        <w:jc w:val="center"/>
        <w:rPr>
          <w:rFonts w:ascii="GHEA Grapalat" w:hAnsi="GHEA Grapalat"/>
          <w:lang w:val="af-ZA"/>
        </w:rPr>
      </w:pPr>
    </w:p>
    <w:p w14:paraId="436E5253" w14:textId="77777777" w:rsidR="005D2F61" w:rsidRPr="00E6597C" w:rsidRDefault="005D2F61" w:rsidP="005D2F61">
      <w:pPr>
        <w:pStyle w:val="BodyText"/>
        <w:ind w:right="-7" w:firstLine="567"/>
        <w:jc w:val="center"/>
        <w:rPr>
          <w:rFonts w:ascii="GHEA Grapalat" w:hAnsi="GHEA Grapalat"/>
          <w:lang w:val="af-ZA"/>
        </w:rPr>
      </w:pPr>
    </w:p>
    <w:p w14:paraId="7A590501" w14:textId="77777777" w:rsidR="005D2F61" w:rsidRPr="00E6597C" w:rsidRDefault="005D2F61" w:rsidP="005D2F61">
      <w:pPr>
        <w:pStyle w:val="BodyText"/>
        <w:ind w:right="-7" w:firstLine="567"/>
        <w:jc w:val="center"/>
        <w:rPr>
          <w:rFonts w:ascii="GHEA Grapalat" w:hAnsi="GHEA Grapalat"/>
          <w:lang w:val="af-ZA"/>
        </w:rPr>
      </w:pPr>
    </w:p>
    <w:p w14:paraId="4421E2CF" w14:textId="77777777" w:rsidR="005D2F61" w:rsidRPr="00E6597C" w:rsidRDefault="005D2F61" w:rsidP="005D2F61">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9670B1">
      <w:pPr>
        <w:pStyle w:val="BodyText"/>
        <w:ind w:right="-7"/>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13D09917" w14:textId="63219D93" w:rsidR="005D2F61" w:rsidRPr="00E6597C" w:rsidRDefault="00930867" w:rsidP="005D2F61">
      <w:pPr>
        <w:ind w:firstLine="567"/>
        <w:jc w:val="both"/>
        <w:rPr>
          <w:rFonts w:ascii="GHEA Grapalat" w:hAnsi="GHEA Grapalat"/>
          <w:i/>
          <w:sz w:val="20"/>
          <w:lang w:val="af-ZA"/>
        </w:rPr>
      </w:pPr>
      <w:r>
        <w:rPr>
          <w:rFonts w:ascii="GHEA Grapalat" w:hAnsi="GHEA Grapalat"/>
          <w:b/>
          <w:sz w:val="20"/>
          <w:lang w:val="af-ZA"/>
        </w:rPr>
        <w:t>&lt;&lt;ԵՐՔԱՂԼՈՒՅՍ&gt;&gt; ՓԲԸ-Ի</w:t>
      </w:r>
      <w:r w:rsidR="00554CA2" w:rsidRPr="00554CA2">
        <w:rPr>
          <w:rFonts w:ascii="GHEA Grapalat" w:hAnsi="GHEA Grapalat"/>
          <w:b/>
          <w:sz w:val="20"/>
          <w:lang w:val="af-ZA"/>
        </w:rPr>
        <w:t xml:space="preserve"> </w:t>
      </w:r>
      <w:r w:rsidR="00554CA2" w:rsidRPr="00E6597C">
        <w:rPr>
          <w:rFonts w:ascii="GHEA Grapalat" w:hAnsi="GHEA Grapalat"/>
          <w:b/>
          <w:sz w:val="20"/>
          <w:lang w:val="af-ZA"/>
        </w:rPr>
        <w:t>ԿԱՐԻՔՆԵՐԻ ՀԱՄԱՐ</w:t>
      </w:r>
      <w:r w:rsidR="00554CA2" w:rsidRPr="00554CA2">
        <w:rPr>
          <w:rFonts w:ascii="GHEA Grapalat" w:hAnsi="GHEA Grapalat"/>
          <w:b/>
          <w:sz w:val="20"/>
          <w:lang w:val="af-ZA"/>
        </w:rPr>
        <w:t xml:space="preserve"> ԵՐՔԱՂԼՈՒՅՍ ՓԲԸ-Ի ԳՐԱՍԵՆՅԱԿԻ ԸՆԹԱՑԻԿ ՆՈՐՈԳՄԱՆ ԱՇԽԱՏԱՆՔՆԵՐԻ</w:t>
      </w:r>
      <w:r w:rsidR="00554CA2" w:rsidRPr="00E6597C">
        <w:rPr>
          <w:rFonts w:ascii="GHEA Grapalat" w:hAnsi="GHEA Grapalat"/>
          <w:b/>
          <w:sz w:val="20"/>
          <w:lang w:val="af-ZA"/>
        </w:rPr>
        <w:t xml:space="preserve"> </w:t>
      </w:r>
      <w:r w:rsidR="005D2F61" w:rsidRPr="00E6597C">
        <w:rPr>
          <w:rFonts w:ascii="GHEA Grapalat" w:hAnsi="GHEA Grapalat"/>
          <w:b/>
          <w:sz w:val="20"/>
          <w:lang w:val="af-ZA"/>
        </w:rPr>
        <w:t>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D17C00B" w14:textId="6330E2CB" w:rsidR="005D2F61" w:rsidRPr="00E6597C" w:rsidRDefault="005D2F61" w:rsidP="005D2F61">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Pr="00C265D4">
        <w:rPr>
          <w:rFonts w:ascii="Sylfaen" w:hAnsi="Sylfaen"/>
          <w:lang w:val="af-ZA"/>
        </w:rPr>
        <w:t>ԵՔԼ-ԲՄԱՇՁԲ-2</w:t>
      </w:r>
      <w:r>
        <w:rPr>
          <w:rFonts w:ascii="Sylfaen" w:hAnsi="Sylfaen"/>
          <w:lang w:val="af-ZA"/>
        </w:rPr>
        <w:t>4</w:t>
      </w:r>
      <w:r w:rsidRPr="00C265D4">
        <w:rPr>
          <w:rFonts w:ascii="Sylfaen" w:hAnsi="Sylfaen"/>
          <w:lang w:val="af-ZA"/>
        </w:rPr>
        <w:t>/</w:t>
      </w:r>
      <w:r w:rsidR="00C36C8B">
        <w:rPr>
          <w:rFonts w:ascii="Sylfaen" w:hAnsi="Sylfaen"/>
          <w:lang w:val="af-ZA"/>
        </w:rPr>
        <w:t>4</w:t>
      </w:r>
      <w:r w:rsidR="003A22D3">
        <w:rPr>
          <w:rFonts w:ascii="Sylfaen" w:hAnsi="Sylfaen"/>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632F2562" w14:textId="527C3927" w:rsidR="005D2F61" w:rsidRPr="00E6597C" w:rsidRDefault="005D2F61" w:rsidP="005D2F61">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9670B1">
        <w:rPr>
          <w:rFonts w:ascii="GHEA Grapalat" w:hAnsi="GHEA Grapalat"/>
          <w:sz w:val="20"/>
          <w:lang w:val="hy-AM"/>
        </w:rPr>
        <w:t>«</w:t>
      </w:r>
      <w:r w:rsidR="009670B1">
        <w:rPr>
          <w:rFonts w:ascii="GHEA Grapalat" w:hAnsi="GHEA Grapalat"/>
          <w:sz w:val="20"/>
          <w:lang w:val="af-ZA"/>
        </w:rPr>
        <w:t>Երքաղլույս</w:t>
      </w:r>
      <w:r w:rsidR="009670B1">
        <w:rPr>
          <w:rFonts w:ascii="GHEA Grapalat" w:hAnsi="GHEA Grapalat"/>
          <w:sz w:val="20"/>
          <w:lang w:val="hy-AM"/>
        </w:rPr>
        <w:t>»</w:t>
      </w:r>
      <w:r w:rsidRPr="0005675E">
        <w:rPr>
          <w:rFonts w:ascii="GHEA Grapalat" w:hAnsi="GHEA Grapalat"/>
          <w:sz w:val="20"/>
          <w:lang w:val="af-ZA"/>
        </w:rPr>
        <w:t xml:space="preserve"> ՓԲԸ</w:t>
      </w:r>
      <w:r w:rsidRPr="00795C6A">
        <w:rPr>
          <w:rFonts w:ascii="GHEA Grapalat" w:hAnsi="GHEA Grapalat"/>
          <w:sz w:val="20"/>
          <w:lang w:val="af-ZA"/>
        </w:rPr>
        <w:t>-</w:t>
      </w:r>
      <w:r w:rsidRPr="00795C6A">
        <w:rPr>
          <w:rFonts w:ascii="GHEA Grapalat" w:hAnsi="GHEA Grapalat"/>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22BA1411" w14:textId="044E5D85" w:rsidR="005D2F61" w:rsidRPr="00E6597C" w:rsidRDefault="005D2F61" w:rsidP="005D2F61">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w:t>
      </w:r>
      <w:r w:rsidR="009670B1">
        <w:rPr>
          <w:rFonts w:ascii="GHEA Grapalat" w:hAnsi="GHEA Grapalat" w:cs="Sylfaen"/>
          <w:sz w:val="20"/>
          <w:lang w:val="hy-AM"/>
        </w:rPr>
        <w:t>ն</w:t>
      </w:r>
      <w:r w:rsidRPr="00E6597C">
        <w:rPr>
          <w:rFonts w:ascii="GHEA Grapalat" w:hAnsi="GHEA Grapalat" w:cs="Sylfaen"/>
          <w:sz w:val="20"/>
        </w:rPr>
        <w:t>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57A0A67E" w14:textId="77777777" w:rsidR="005D2F61" w:rsidRPr="00E6597C" w:rsidRDefault="005D2F61" w:rsidP="005D2F61">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49201334" w14:textId="6D67F75B" w:rsidR="005D2F61" w:rsidRDefault="005D2F61" w:rsidP="005D2F61">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w:t>
      </w:r>
      <w:r w:rsidRPr="00771063">
        <w:rPr>
          <w:rFonts w:ascii="GHEA Grapalat" w:hAnsi="GHEA Grapalat"/>
        </w:rPr>
        <w:t xml:space="preserve">փոստի հասցեն է` </w:t>
      </w:r>
      <w:r w:rsidR="00771063" w:rsidRPr="00771063">
        <w:rPr>
          <w:rFonts w:ascii="GHEA Grapalat" w:hAnsi="GHEA Grapalat"/>
        </w:rPr>
        <w:t xml:space="preserve"> </w:t>
      </w:r>
      <w:hyperlink r:id="rId9" w:history="1">
        <w:r w:rsidR="00771063" w:rsidRPr="00771063">
          <w:rPr>
            <w:rStyle w:val="Hyperlink"/>
            <w:rFonts w:ascii="GHEA Grapalat" w:hAnsi="GHEA Grapalat"/>
            <w:lang w:val="hy-AM"/>
          </w:rPr>
          <w:t>narine</w:t>
        </w:r>
        <w:r w:rsidR="00771063" w:rsidRPr="00771063">
          <w:rPr>
            <w:rStyle w:val="Hyperlink"/>
            <w:rFonts w:ascii="GHEA Grapalat" w:hAnsi="GHEA Grapalat"/>
          </w:rPr>
          <w:t>.abrahamyan@yerevan.am</w:t>
        </w:r>
      </w:hyperlink>
      <w:r w:rsidR="00771063" w:rsidRPr="000D0EF0">
        <w:rPr>
          <w:rFonts w:ascii="GHEA Grapalat" w:hAnsi="GHEA Grapalat"/>
        </w:rPr>
        <w:t xml:space="preserve">  </w:t>
      </w:r>
    </w:p>
    <w:p w14:paraId="4BA28A1F" w14:textId="77777777" w:rsidR="00D73C08" w:rsidRPr="00092FE9" w:rsidRDefault="00D73C08" w:rsidP="005D2F61">
      <w:pPr>
        <w:jc w:val="center"/>
        <w:rPr>
          <w:rFonts w:ascii="GHEA Grapalat" w:hAnsi="GHEA Grapalat" w:cs="Sylfaen"/>
          <w:szCs w:val="22"/>
          <w:lang w:val="af-ZA"/>
        </w:rPr>
      </w:pPr>
    </w:p>
    <w:p w14:paraId="6223FDA6" w14:textId="77777777" w:rsidR="00D73C08" w:rsidRPr="00092FE9" w:rsidRDefault="00D73C08" w:rsidP="005D2F61">
      <w:pPr>
        <w:jc w:val="center"/>
        <w:rPr>
          <w:rFonts w:ascii="GHEA Grapalat" w:hAnsi="GHEA Grapalat" w:cs="Sylfaen"/>
          <w:szCs w:val="22"/>
          <w:lang w:val="af-ZA"/>
        </w:rPr>
      </w:pPr>
    </w:p>
    <w:p w14:paraId="19C6C0AB" w14:textId="77777777" w:rsidR="00D73C08" w:rsidRPr="00092FE9" w:rsidRDefault="00D73C08" w:rsidP="005D2F61">
      <w:pPr>
        <w:jc w:val="center"/>
        <w:rPr>
          <w:rFonts w:ascii="GHEA Grapalat" w:hAnsi="GHEA Grapalat" w:cs="Sylfaen"/>
          <w:szCs w:val="22"/>
          <w:lang w:val="af-ZA"/>
        </w:rPr>
      </w:pPr>
    </w:p>
    <w:p w14:paraId="78DA2128" w14:textId="77777777" w:rsidR="00D73C08" w:rsidRPr="00092FE9" w:rsidRDefault="00D73C08" w:rsidP="005D2F61">
      <w:pPr>
        <w:jc w:val="center"/>
        <w:rPr>
          <w:rFonts w:ascii="GHEA Grapalat" w:hAnsi="GHEA Grapalat" w:cs="Sylfaen"/>
          <w:szCs w:val="22"/>
          <w:lang w:val="af-ZA"/>
        </w:rPr>
      </w:pPr>
    </w:p>
    <w:p w14:paraId="6336EED8" w14:textId="77777777" w:rsidR="00D73C08" w:rsidRPr="00092FE9" w:rsidRDefault="00D73C08" w:rsidP="005D2F61">
      <w:pPr>
        <w:jc w:val="center"/>
        <w:rPr>
          <w:rFonts w:ascii="GHEA Grapalat" w:hAnsi="GHEA Grapalat" w:cs="Sylfaen"/>
          <w:szCs w:val="22"/>
          <w:lang w:val="af-ZA"/>
        </w:rPr>
      </w:pPr>
    </w:p>
    <w:p w14:paraId="4D75C34A" w14:textId="77777777" w:rsidR="00D73C08" w:rsidRPr="00092FE9" w:rsidRDefault="00D73C08" w:rsidP="005D2F61">
      <w:pPr>
        <w:jc w:val="center"/>
        <w:rPr>
          <w:rFonts w:ascii="GHEA Grapalat" w:hAnsi="GHEA Grapalat" w:cs="Sylfaen"/>
          <w:szCs w:val="22"/>
          <w:lang w:val="af-ZA"/>
        </w:rPr>
      </w:pPr>
    </w:p>
    <w:p w14:paraId="39D1BA29" w14:textId="77777777" w:rsidR="00D73C08" w:rsidRPr="00092FE9" w:rsidRDefault="00D73C08" w:rsidP="005D2F61">
      <w:pPr>
        <w:jc w:val="center"/>
        <w:rPr>
          <w:rFonts w:ascii="GHEA Grapalat" w:hAnsi="GHEA Grapalat" w:cs="Sylfaen"/>
          <w:szCs w:val="22"/>
          <w:lang w:val="af-ZA"/>
        </w:rPr>
      </w:pPr>
    </w:p>
    <w:p w14:paraId="3DDF8D4A" w14:textId="77777777" w:rsidR="00D73C08" w:rsidRPr="00092FE9" w:rsidRDefault="00D73C08" w:rsidP="005D2F61">
      <w:pPr>
        <w:jc w:val="center"/>
        <w:rPr>
          <w:rFonts w:ascii="GHEA Grapalat" w:hAnsi="GHEA Grapalat" w:cs="Sylfaen"/>
          <w:szCs w:val="22"/>
          <w:lang w:val="af-ZA"/>
        </w:rPr>
      </w:pPr>
    </w:p>
    <w:p w14:paraId="443C13EB" w14:textId="77777777" w:rsidR="00D73C08" w:rsidRPr="00092FE9" w:rsidRDefault="00D73C08" w:rsidP="005D2F61">
      <w:pPr>
        <w:jc w:val="center"/>
        <w:rPr>
          <w:rFonts w:ascii="GHEA Grapalat" w:hAnsi="GHEA Grapalat" w:cs="Sylfaen"/>
          <w:szCs w:val="22"/>
          <w:lang w:val="af-ZA"/>
        </w:rPr>
      </w:pPr>
    </w:p>
    <w:p w14:paraId="4FD4F583" w14:textId="77777777" w:rsidR="00D73C08" w:rsidRPr="00092FE9" w:rsidRDefault="00D73C08" w:rsidP="005D2F61">
      <w:pPr>
        <w:jc w:val="center"/>
        <w:rPr>
          <w:rFonts w:ascii="GHEA Grapalat" w:hAnsi="GHEA Grapalat" w:cs="Sylfaen"/>
          <w:szCs w:val="22"/>
          <w:lang w:val="af-ZA"/>
        </w:rPr>
      </w:pPr>
    </w:p>
    <w:p w14:paraId="37DB85F2" w14:textId="77777777" w:rsidR="00D73C08" w:rsidRPr="00092FE9" w:rsidRDefault="00D73C08" w:rsidP="005D2F61">
      <w:pPr>
        <w:jc w:val="center"/>
        <w:rPr>
          <w:rFonts w:ascii="GHEA Grapalat" w:hAnsi="GHEA Grapalat" w:cs="Sylfaen"/>
          <w:szCs w:val="22"/>
          <w:lang w:val="af-ZA"/>
        </w:rPr>
      </w:pPr>
    </w:p>
    <w:p w14:paraId="7BAE6934" w14:textId="77777777" w:rsidR="00D73C08" w:rsidRPr="00092FE9" w:rsidRDefault="00D73C08" w:rsidP="005D2F61">
      <w:pPr>
        <w:jc w:val="center"/>
        <w:rPr>
          <w:rFonts w:ascii="GHEA Grapalat" w:hAnsi="GHEA Grapalat" w:cs="Sylfaen"/>
          <w:szCs w:val="22"/>
          <w:lang w:val="af-ZA"/>
        </w:rPr>
      </w:pPr>
    </w:p>
    <w:p w14:paraId="6D06FD5A" w14:textId="77777777" w:rsidR="00D73C08" w:rsidRPr="00092FE9" w:rsidRDefault="00D73C08" w:rsidP="005D2F61">
      <w:pPr>
        <w:jc w:val="center"/>
        <w:rPr>
          <w:rFonts w:ascii="GHEA Grapalat" w:hAnsi="GHEA Grapalat" w:cs="Sylfaen"/>
          <w:szCs w:val="22"/>
          <w:lang w:val="af-ZA"/>
        </w:rPr>
      </w:pPr>
    </w:p>
    <w:p w14:paraId="40326380" w14:textId="77777777" w:rsidR="00D73C08" w:rsidRPr="00092FE9" w:rsidRDefault="00D73C08" w:rsidP="005D2F61">
      <w:pPr>
        <w:jc w:val="center"/>
        <w:rPr>
          <w:rFonts w:ascii="GHEA Grapalat" w:hAnsi="GHEA Grapalat" w:cs="Sylfaen"/>
          <w:szCs w:val="22"/>
          <w:lang w:val="af-ZA"/>
        </w:rPr>
      </w:pPr>
    </w:p>
    <w:p w14:paraId="681FFE70" w14:textId="77777777" w:rsidR="00D73C08" w:rsidRPr="00092FE9" w:rsidRDefault="00D73C08" w:rsidP="005D2F61">
      <w:pPr>
        <w:jc w:val="center"/>
        <w:rPr>
          <w:rFonts w:ascii="GHEA Grapalat" w:hAnsi="GHEA Grapalat" w:cs="Sylfaen"/>
          <w:szCs w:val="22"/>
          <w:lang w:val="af-ZA"/>
        </w:rPr>
      </w:pPr>
    </w:p>
    <w:p w14:paraId="2E70FFD5" w14:textId="77777777" w:rsidR="00D73C08" w:rsidRPr="00092FE9" w:rsidRDefault="00D73C08" w:rsidP="005D2F61">
      <w:pPr>
        <w:jc w:val="center"/>
        <w:rPr>
          <w:rFonts w:ascii="GHEA Grapalat" w:hAnsi="GHEA Grapalat" w:cs="Sylfaen"/>
          <w:szCs w:val="22"/>
          <w:lang w:val="af-ZA"/>
        </w:rPr>
      </w:pPr>
    </w:p>
    <w:p w14:paraId="40134C7F" w14:textId="77777777" w:rsidR="00D73C08" w:rsidRPr="00092FE9" w:rsidRDefault="00D73C08" w:rsidP="005D2F61">
      <w:pPr>
        <w:jc w:val="center"/>
        <w:rPr>
          <w:rFonts w:ascii="GHEA Grapalat" w:hAnsi="GHEA Grapalat" w:cs="Sylfaen"/>
          <w:szCs w:val="22"/>
          <w:lang w:val="af-ZA"/>
        </w:rPr>
      </w:pPr>
    </w:p>
    <w:p w14:paraId="3F6A6DDE" w14:textId="77777777" w:rsidR="00D73C08" w:rsidRPr="00092FE9" w:rsidRDefault="00D73C08" w:rsidP="005D2F61">
      <w:pPr>
        <w:jc w:val="center"/>
        <w:rPr>
          <w:rFonts w:ascii="GHEA Grapalat" w:hAnsi="GHEA Grapalat" w:cs="Sylfaen"/>
          <w:szCs w:val="22"/>
          <w:lang w:val="af-ZA"/>
        </w:rPr>
      </w:pPr>
    </w:p>
    <w:p w14:paraId="7105AD4B" w14:textId="77777777" w:rsidR="00D73C08" w:rsidRPr="00092FE9" w:rsidRDefault="00D73C08" w:rsidP="005D2F61">
      <w:pPr>
        <w:jc w:val="center"/>
        <w:rPr>
          <w:rFonts w:ascii="GHEA Grapalat" w:hAnsi="GHEA Grapalat" w:cs="Sylfaen"/>
          <w:szCs w:val="22"/>
          <w:lang w:val="af-ZA"/>
        </w:rPr>
      </w:pPr>
    </w:p>
    <w:p w14:paraId="01D619AD" w14:textId="77777777" w:rsidR="00D73C08" w:rsidRPr="00092FE9" w:rsidRDefault="00D73C08" w:rsidP="005D2F61">
      <w:pPr>
        <w:jc w:val="center"/>
        <w:rPr>
          <w:rFonts w:ascii="GHEA Grapalat" w:hAnsi="GHEA Grapalat" w:cs="Sylfaen"/>
          <w:szCs w:val="22"/>
          <w:lang w:val="af-ZA"/>
        </w:rPr>
      </w:pPr>
    </w:p>
    <w:p w14:paraId="0DA3A60B" w14:textId="77777777" w:rsidR="00D73C08" w:rsidRPr="00092FE9" w:rsidRDefault="00D73C08" w:rsidP="005D2F61">
      <w:pPr>
        <w:jc w:val="center"/>
        <w:rPr>
          <w:rFonts w:ascii="GHEA Grapalat" w:hAnsi="GHEA Grapalat" w:cs="Sylfaen"/>
          <w:szCs w:val="22"/>
          <w:lang w:val="af-ZA"/>
        </w:rPr>
      </w:pPr>
    </w:p>
    <w:p w14:paraId="5A259D35" w14:textId="77777777" w:rsidR="00D73C08" w:rsidRPr="00092FE9" w:rsidRDefault="00D73C08" w:rsidP="005D2F61">
      <w:pPr>
        <w:jc w:val="center"/>
        <w:rPr>
          <w:rFonts w:ascii="GHEA Grapalat" w:hAnsi="GHEA Grapalat" w:cs="Sylfaen"/>
          <w:szCs w:val="22"/>
          <w:lang w:val="af-ZA"/>
        </w:rPr>
      </w:pPr>
    </w:p>
    <w:p w14:paraId="700CE759" w14:textId="77777777" w:rsidR="00D73C08" w:rsidRPr="00092FE9" w:rsidRDefault="00D73C08" w:rsidP="005D2F61">
      <w:pPr>
        <w:jc w:val="center"/>
        <w:rPr>
          <w:rFonts w:ascii="GHEA Grapalat" w:hAnsi="GHEA Grapalat" w:cs="Sylfaen"/>
          <w:szCs w:val="22"/>
          <w:lang w:val="af-ZA"/>
        </w:rPr>
      </w:pPr>
    </w:p>
    <w:p w14:paraId="3A142D28" w14:textId="77777777" w:rsidR="00D73C08" w:rsidRPr="00092FE9" w:rsidRDefault="00D73C08" w:rsidP="005D2F61">
      <w:pPr>
        <w:jc w:val="center"/>
        <w:rPr>
          <w:rFonts w:ascii="GHEA Grapalat" w:hAnsi="GHEA Grapalat" w:cs="Sylfaen"/>
          <w:szCs w:val="22"/>
          <w:lang w:val="af-ZA"/>
        </w:rPr>
      </w:pPr>
    </w:p>
    <w:p w14:paraId="331519B2" w14:textId="77777777" w:rsidR="00D73C08" w:rsidRPr="00092FE9" w:rsidRDefault="00D73C08" w:rsidP="005D2F61">
      <w:pPr>
        <w:jc w:val="center"/>
        <w:rPr>
          <w:rFonts w:ascii="GHEA Grapalat" w:hAnsi="GHEA Grapalat" w:cs="Sylfaen"/>
          <w:szCs w:val="22"/>
          <w:lang w:val="af-ZA"/>
        </w:rPr>
      </w:pPr>
    </w:p>
    <w:p w14:paraId="4B87840D" w14:textId="77777777" w:rsidR="00D73C08" w:rsidRPr="00092FE9" w:rsidRDefault="00D73C08" w:rsidP="005D2F61">
      <w:pPr>
        <w:jc w:val="center"/>
        <w:rPr>
          <w:rFonts w:ascii="GHEA Grapalat" w:hAnsi="GHEA Grapalat" w:cs="Sylfaen"/>
          <w:szCs w:val="22"/>
          <w:lang w:val="af-ZA"/>
        </w:rPr>
      </w:pPr>
    </w:p>
    <w:p w14:paraId="28E1BE04" w14:textId="77777777" w:rsidR="00D73C08" w:rsidRPr="00092FE9" w:rsidRDefault="00D73C08" w:rsidP="005D2F61">
      <w:pPr>
        <w:jc w:val="center"/>
        <w:rPr>
          <w:rFonts w:ascii="GHEA Grapalat" w:hAnsi="GHEA Grapalat" w:cs="Sylfaen"/>
          <w:szCs w:val="22"/>
          <w:lang w:val="af-ZA"/>
        </w:rPr>
      </w:pPr>
    </w:p>
    <w:p w14:paraId="77436A61" w14:textId="77777777" w:rsidR="00D73C08" w:rsidRPr="00092FE9" w:rsidRDefault="00D73C08" w:rsidP="005D2F61">
      <w:pPr>
        <w:jc w:val="center"/>
        <w:rPr>
          <w:rFonts w:ascii="GHEA Grapalat" w:hAnsi="GHEA Grapalat" w:cs="Sylfaen"/>
          <w:szCs w:val="22"/>
          <w:lang w:val="af-ZA"/>
        </w:rPr>
      </w:pPr>
    </w:p>
    <w:p w14:paraId="7054FDA7" w14:textId="77777777" w:rsidR="00D73C08" w:rsidRPr="00092FE9" w:rsidRDefault="00D73C08" w:rsidP="005D2F61">
      <w:pPr>
        <w:jc w:val="center"/>
        <w:rPr>
          <w:rFonts w:ascii="GHEA Grapalat" w:hAnsi="GHEA Grapalat" w:cs="Sylfaen"/>
          <w:szCs w:val="22"/>
          <w:lang w:val="af-ZA"/>
        </w:rPr>
      </w:pPr>
    </w:p>
    <w:p w14:paraId="0793D799" w14:textId="77777777" w:rsidR="00D73C08" w:rsidRPr="00092FE9" w:rsidRDefault="00D73C08" w:rsidP="005D2F61">
      <w:pPr>
        <w:jc w:val="center"/>
        <w:rPr>
          <w:rFonts w:ascii="GHEA Grapalat" w:hAnsi="GHEA Grapalat" w:cs="Sylfaen"/>
          <w:szCs w:val="22"/>
          <w:lang w:val="af-ZA"/>
        </w:rPr>
      </w:pPr>
    </w:p>
    <w:p w14:paraId="4DC2B9A9" w14:textId="77777777" w:rsidR="00D73C08" w:rsidRPr="00092FE9" w:rsidRDefault="00D73C08" w:rsidP="005D2F61">
      <w:pPr>
        <w:jc w:val="center"/>
        <w:rPr>
          <w:rFonts w:ascii="GHEA Grapalat" w:hAnsi="GHEA Grapalat" w:cs="Sylfaen"/>
          <w:szCs w:val="22"/>
          <w:lang w:val="af-ZA"/>
        </w:rPr>
      </w:pPr>
    </w:p>
    <w:p w14:paraId="42596142" w14:textId="77777777" w:rsidR="00D73C08" w:rsidRPr="00092FE9" w:rsidRDefault="00D73C08" w:rsidP="005D2F61">
      <w:pPr>
        <w:jc w:val="center"/>
        <w:rPr>
          <w:rFonts w:ascii="GHEA Grapalat" w:hAnsi="GHEA Grapalat" w:cs="Sylfaen"/>
          <w:szCs w:val="22"/>
          <w:lang w:val="af-ZA"/>
        </w:rPr>
      </w:pPr>
    </w:p>
    <w:p w14:paraId="79F50B26" w14:textId="77777777" w:rsidR="00D73C08" w:rsidRPr="00092FE9" w:rsidRDefault="00D73C08" w:rsidP="005D2F61">
      <w:pPr>
        <w:jc w:val="center"/>
        <w:rPr>
          <w:rFonts w:ascii="GHEA Grapalat" w:hAnsi="GHEA Grapalat" w:cs="Sylfaen"/>
          <w:szCs w:val="22"/>
          <w:lang w:val="af-ZA"/>
        </w:rPr>
      </w:pPr>
    </w:p>
    <w:p w14:paraId="48B99968" w14:textId="77777777" w:rsidR="00D73C08" w:rsidRPr="00092FE9" w:rsidRDefault="00D73C08" w:rsidP="005D2F61">
      <w:pPr>
        <w:jc w:val="center"/>
        <w:rPr>
          <w:rFonts w:ascii="GHEA Grapalat" w:hAnsi="GHEA Grapalat" w:cs="Sylfaen"/>
          <w:szCs w:val="22"/>
          <w:lang w:val="af-ZA"/>
        </w:rPr>
      </w:pPr>
    </w:p>
    <w:p w14:paraId="133EF424" w14:textId="77777777" w:rsidR="00D73C08" w:rsidRPr="00092FE9" w:rsidRDefault="00D73C08" w:rsidP="005D2F61">
      <w:pPr>
        <w:jc w:val="center"/>
        <w:rPr>
          <w:rFonts w:ascii="GHEA Grapalat" w:hAnsi="GHEA Grapalat" w:cs="Sylfaen"/>
          <w:szCs w:val="22"/>
          <w:lang w:val="af-ZA"/>
        </w:rPr>
      </w:pPr>
    </w:p>
    <w:p w14:paraId="7128B5E2" w14:textId="77777777" w:rsidR="00D73C08" w:rsidRPr="00092FE9" w:rsidRDefault="00D73C08" w:rsidP="005D2F61">
      <w:pPr>
        <w:jc w:val="center"/>
        <w:rPr>
          <w:rFonts w:ascii="GHEA Grapalat" w:hAnsi="GHEA Grapalat" w:cs="Sylfaen"/>
          <w:szCs w:val="22"/>
          <w:lang w:val="af-ZA"/>
        </w:rPr>
      </w:pPr>
    </w:p>
    <w:p w14:paraId="2029342F" w14:textId="2CF8610A" w:rsidR="00096865" w:rsidRPr="00E6597C" w:rsidRDefault="00096865" w:rsidP="005D2F61">
      <w:pPr>
        <w:jc w:val="center"/>
        <w:rPr>
          <w:rFonts w:ascii="GHEA Grapalat" w:hAnsi="GHEA Grapalat"/>
          <w:szCs w:val="22"/>
          <w:lang w:val="af-ZA"/>
        </w:rPr>
      </w:pPr>
      <w:r w:rsidRPr="00E6597C">
        <w:rPr>
          <w:rFonts w:ascii="GHEA Grapalat" w:hAnsi="GHEA Grapalat" w:cs="Sylfaen"/>
          <w:szCs w:val="22"/>
        </w:rPr>
        <w:t>ՄԱՍ</w:t>
      </w:r>
      <w:r w:rsidR="0040492D">
        <w:rPr>
          <w:rFonts w:ascii="GHEA Grapalat" w:hAnsi="GHEA Grapalat" w:cs="Times Armenian"/>
          <w:szCs w:val="22"/>
          <w:lang w:val="af-ZA"/>
        </w:rPr>
        <w:t xml:space="preserve"> </w:t>
      </w:r>
      <w:r w:rsidRPr="00E6597C">
        <w:rPr>
          <w:rFonts w:ascii="GHEA Grapalat" w:hAnsi="GHEA Grapalat" w:cs="Times Armenian"/>
          <w:szCs w:val="22"/>
          <w:lang w:val="af-ZA"/>
        </w:rPr>
        <w:t>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1969A877" w:rsidR="00096865" w:rsidRDefault="00845AA5" w:rsidP="00EF3662">
      <w:pPr>
        <w:pStyle w:val="Heading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A76C15" w:rsidRPr="00C05B80">
        <w:rPr>
          <w:rFonts w:ascii="GHEA Grapalat" w:hAnsi="GHEA Grapalat" w:cs="Sylfaen"/>
          <w:i w:val="0"/>
        </w:rPr>
        <w:t>«</w:t>
      </w:r>
      <w:r w:rsidR="0040492D">
        <w:rPr>
          <w:rFonts w:ascii="GHEA Grapalat" w:hAnsi="GHEA Grapalat" w:cs="Sylfaen"/>
          <w:i w:val="0"/>
        </w:rPr>
        <w:t>Երքաղլույս</w:t>
      </w:r>
      <w:r w:rsidR="00A76C15" w:rsidRPr="00C05B80">
        <w:rPr>
          <w:rFonts w:ascii="GHEA Grapalat" w:hAnsi="GHEA Grapalat" w:cs="Sylfaen"/>
          <w:i w:val="0"/>
        </w:rPr>
        <w:t>»</w:t>
      </w:r>
      <w:r w:rsidR="00C05B80" w:rsidRPr="00C05B80">
        <w:rPr>
          <w:rFonts w:ascii="GHEA Grapalat" w:hAnsi="GHEA Grapalat" w:cs="Sylfaen"/>
          <w:i w:val="0"/>
        </w:rPr>
        <w:t xml:space="preserve"> ՓԲԸ</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6557E4" w:rsidRPr="00870998">
        <w:rPr>
          <w:rFonts w:ascii="GHEA Grapalat" w:hAnsi="GHEA Grapalat"/>
          <w:b/>
          <w:i w:val="0"/>
          <w:lang w:val="af-ZA"/>
        </w:rPr>
        <w:t xml:space="preserve">Երքաղլույս ՓԲԸ-ի </w:t>
      </w:r>
      <w:r w:rsidR="00984D8D" w:rsidRPr="00870998">
        <w:rPr>
          <w:rFonts w:ascii="GHEA Grapalat" w:hAnsi="GHEA Grapalat"/>
          <w:b/>
          <w:lang w:val="af-ZA"/>
        </w:rPr>
        <w:t>գրասենյակի ընթացիկ նորոգման աշխատանքների</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9670B1">
        <w:rPr>
          <w:rFonts w:ascii="GHEA Grapalat" w:hAnsi="GHEA Grapalat"/>
          <w:i w:val="0"/>
        </w:rPr>
        <w:t>որը</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9670B1">
        <w:rPr>
          <w:rFonts w:ascii="GHEA Grapalat" w:hAnsi="GHEA Grapalat"/>
          <w:i w:val="0"/>
          <w:lang w:val="af-ZA"/>
        </w:rPr>
        <w:t xml:space="preserve"> է</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D730FC">
        <w:rPr>
          <w:rFonts w:ascii="GHEA Grapalat" w:hAnsi="GHEA Grapalat"/>
          <w:i w:val="0"/>
          <w:lang w:val="af-ZA"/>
        </w:rPr>
        <w:t>1</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9670B1">
        <w:rPr>
          <w:rFonts w:ascii="GHEA Grapalat" w:hAnsi="GHEA Grapalat" w:cs="Sylfaen"/>
          <w:i w:val="0"/>
        </w:rPr>
        <w:t>չափաբաժն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p w14:paraId="1DE0A700" w14:textId="77777777" w:rsidR="00D4560B" w:rsidRPr="00D4560B" w:rsidRDefault="00D4560B" w:rsidP="00D4560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984D8D">
              <w:rPr>
                <w:rFonts w:ascii="GHEA Grapalat" w:hAnsi="GHEA Grapalat"/>
                <w:b/>
                <w:bCs/>
                <w:i/>
                <w:iCs/>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984D8D">
        <w:trPr>
          <w:trHeight w:val="535"/>
        </w:trPr>
        <w:tc>
          <w:tcPr>
            <w:tcW w:w="1843" w:type="dxa"/>
            <w:vAlign w:val="center"/>
          </w:tcPr>
          <w:p w14:paraId="74B66384" w14:textId="77777777" w:rsidR="001E412B" w:rsidRPr="00984D8D" w:rsidRDefault="00DD1CC5" w:rsidP="00984D8D">
            <w:pPr>
              <w:pStyle w:val="BodyTextIndent2"/>
              <w:spacing w:line="240" w:lineRule="auto"/>
              <w:ind w:firstLine="63"/>
              <w:jc w:val="center"/>
              <w:rPr>
                <w:rFonts w:ascii="GHEA Grapalat" w:hAnsi="GHEA Grapalat"/>
                <w:b/>
                <w:bCs/>
                <w:i/>
                <w:iCs/>
                <w:sz w:val="22"/>
                <w:szCs w:val="14"/>
              </w:rPr>
            </w:pPr>
            <w:r w:rsidRPr="00984D8D">
              <w:rPr>
                <w:rFonts w:ascii="GHEA Grapalat" w:hAnsi="GHEA Grapalat"/>
                <w:b/>
                <w:bCs/>
                <w:i/>
                <w:iCs/>
                <w:sz w:val="22"/>
                <w:szCs w:val="14"/>
              </w:rPr>
              <w:t>համարները</w:t>
            </w:r>
          </w:p>
        </w:tc>
        <w:tc>
          <w:tcPr>
            <w:tcW w:w="1701" w:type="dxa"/>
            <w:vAlign w:val="center"/>
          </w:tcPr>
          <w:p w14:paraId="1414C18E" w14:textId="77777777" w:rsidR="001E412B" w:rsidRPr="00984D8D" w:rsidRDefault="00DD1CC5" w:rsidP="00984D8D">
            <w:pPr>
              <w:pStyle w:val="BodyTextIndent2"/>
              <w:spacing w:line="240" w:lineRule="auto"/>
              <w:ind w:firstLine="63"/>
              <w:jc w:val="center"/>
              <w:rPr>
                <w:rFonts w:ascii="GHEA Grapalat" w:hAnsi="GHEA Grapalat"/>
                <w:b/>
                <w:bCs/>
                <w:i/>
                <w:iCs/>
                <w:sz w:val="22"/>
                <w:szCs w:val="14"/>
              </w:rPr>
            </w:pPr>
            <w:r w:rsidRPr="00984D8D">
              <w:rPr>
                <w:rFonts w:ascii="GHEA Grapalat" w:hAnsi="GHEA Grapalat"/>
                <w:b/>
                <w:bCs/>
                <w:i/>
                <w:iCs/>
                <w:sz w:val="22"/>
                <w:szCs w:val="14"/>
                <w:lang w:val="hy-AM"/>
              </w:rPr>
              <w:t>գնման</w:t>
            </w:r>
            <w:r w:rsidRPr="00984D8D">
              <w:rPr>
                <w:rFonts w:ascii="GHEA Grapalat" w:hAnsi="GHEA Grapalat"/>
                <w:b/>
                <w:bCs/>
                <w:i/>
                <w:iCs/>
                <w:sz w:val="22"/>
                <w:szCs w:val="14"/>
                <w:lang w:val="en-US"/>
              </w:rPr>
              <w:t xml:space="preserve"> </w:t>
            </w:r>
            <w:r w:rsidRPr="00984D8D">
              <w:rPr>
                <w:rFonts w:ascii="GHEA Grapalat" w:hAnsi="GHEA Grapalat"/>
                <w:b/>
                <w:bCs/>
                <w:i/>
                <w:iCs/>
                <w:sz w:val="22"/>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925555" w14:paraId="5E891B7B" w14:textId="77777777" w:rsidTr="00A81EB4">
        <w:trPr>
          <w:trHeight w:val="867"/>
        </w:trPr>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75D753B3" w:rsidR="001E412B" w:rsidRPr="00D73C08" w:rsidRDefault="004669A1" w:rsidP="00D73C08">
            <w:pPr>
              <w:jc w:val="center"/>
              <w:rPr>
                <w:rFonts w:ascii="GHEA Grapalat" w:hAnsi="GHEA Grapalat"/>
                <w:sz w:val="16"/>
              </w:rPr>
            </w:pPr>
            <w:r w:rsidRPr="00CE33F3">
              <w:rPr>
                <w:rFonts w:ascii="Arial LatArm" w:hAnsi="Arial LatArm" w:cs="Calibri"/>
                <w:bCs/>
                <w:color w:val="000000"/>
                <w:sz w:val="28"/>
                <w:szCs w:val="32"/>
              </w:rPr>
              <w:t>7786644</w:t>
            </w:r>
          </w:p>
        </w:tc>
        <w:tc>
          <w:tcPr>
            <w:tcW w:w="6806" w:type="dxa"/>
            <w:vAlign w:val="center"/>
          </w:tcPr>
          <w:p w14:paraId="36185531" w14:textId="227659F6" w:rsidR="001E412B" w:rsidRPr="00E26664" w:rsidRDefault="00E26664" w:rsidP="006A1851">
            <w:pPr>
              <w:ind w:firstLine="204"/>
              <w:rPr>
                <w:rFonts w:ascii="GHEA Grapalat" w:hAnsi="GHEA Grapalat"/>
                <w:b/>
                <w:i/>
                <w:sz w:val="20"/>
                <w:szCs w:val="20"/>
                <w:lang w:val="af-ZA"/>
              </w:rPr>
            </w:pPr>
            <w:r w:rsidRPr="00E26664">
              <w:rPr>
                <w:rFonts w:ascii="GHEA Grapalat" w:hAnsi="GHEA Grapalat"/>
                <w:b/>
                <w:i/>
                <w:sz w:val="20"/>
                <w:szCs w:val="20"/>
                <w:lang w:val="af-ZA"/>
              </w:rPr>
              <w:t>«Երքաղլույս» ՓԲԸ-ի ք.Երևան Բու</w:t>
            </w:r>
            <w:r w:rsidR="006A1851">
              <w:rPr>
                <w:rFonts w:ascii="GHEA Grapalat" w:hAnsi="GHEA Grapalat"/>
                <w:b/>
                <w:i/>
                <w:sz w:val="20"/>
                <w:szCs w:val="20"/>
                <w:lang w:val="af-ZA"/>
              </w:rPr>
              <w:t>զ</w:t>
            </w:r>
            <w:r w:rsidRPr="00E26664">
              <w:rPr>
                <w:rFonts w:ascii="GHEA Grapalat" w:hAnsi="GHEA Grapalat"/>
                <w:b/>
                <w:i/>
                <w:sz w:val="20"/>
                <w:szCs w:val="20"/>
                <w:lang w:val="af-ZA"/>
              </w:rPr>
              <w:t xml:space="preserve">անդի 1/4 հասցեում գտնվող գրասենյակի ընթացիկ նորոգման աշխատանքներ   </w:t>
            </w:r>
          </w:p>
        </w:tc>
      </w:tr>
    </w:tbl>
    <w:p w14:paraId="6E086246" w14:textId="77777777" w:rsidR="004A2DB0" w:rsidRPr="00925555" w:rsidRDefault="004A2DB0" w:rsidP="004A2DB0">
      <w:pPr>
        <w:pStyle w:val="BodyTextIndent2"/>
        <w:spacing w:line="240" w:lineRule="auto"/>
        <w:ind w:firstLine="567"/>
        <w:rPr>
          <w:rFonts w:ascii="Sylfaen" w:hAnsi="Sylfaen" w:cs="Sylfaen"/>
          <w:b/>
          <w:i/>
          <w:sz w:val="32"/>
          <w:szCs w:val="24"/>
        </w:rPr>
      </w:pPr>
    </w:p>
    <w:p w14:paraId="6EDA6E8D" w14:textId="77777777" w:rsidR="00D730FC" w:rsidRPr="00CA78F4" w:rsidRDefault="00D730FC" w:rsidP="00D730FC">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092FE9">
        <w:rPr>
          <w:rFonts w:ascii="Arial" w:hAnsi="Arial" w:cs="Arial"/>
          <w:b/>
          <w:i/>
          <w:sz w:val="32"/>
          <w:szCs w:val="24"/>
        </w:rPr>
        <w:t xml:space="preserve"> 2-</w:t>
      </w:r>
      <w:r w:rsidRPr="00B8510D">
        <w:rPr>
          <w:rFonts w:ascii="Sylfaen" w:hAnsi="Sylfaen" w:cs="Sylfaen"/>
          <w:b/>
          <w:i/>
          <w:sz w:val="32"/>
          <w:szCs w:val="24"/>
          <w:lang w:val="ru-RU"/>
        </w:rPr>
        <w:t>րդ</w:t>
      </w:r>
      <w:r w:rsidRPr="00092FE9">
        <w:rPr>
          <w:rFonts w:ascii="Arial" w:hAnsi="Arial" w:cs="Arial"/>
          <w:b/>
          <w:i/>
          <w:sz w:val="32"/>
          <w:szCs w:val="24"/>
        </w:rPr>
        <w:t xml:space="preserve"> </w:t>
      </w:r>
      <w:r w:rsidRPr="00B8510D">
        <w:rPr>
          <w:rFonts w:ascii="Sylfaen" w:hAnsi="Sylfaen" w:cs="Sylfaen"/>
          <w:b/>
          <w:i/>
          <w:sz w:val="32"/>
          <w:szCs w:val="24"/>
          <w:lang w:val="ru-RU"/>
        </w:rPr>
        <w:t>կետի</w:t>
      </w:r>
      <w:r w:rsidRPr="00092FE9">
        <w:rPr>
          <w:rFonts w:ascii="GHEA Grapalat" w:hAnsi="GHEA Grapalat"/>
          <w:sz w:val="24"/>
          <w:szCs w:val="24"/>
          <w:lang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24B0739E" w14:textId="77777777" w:rsidR="004A2DB0" w:rsidRDefault="004A2DB0" w:rsidP="004A2DB0">
      <w:pPr>
        <w:pStyle w:val="BodyTextIndent2"/>
        <w:spacing w:line="240" w:lineRule="auto"/>
        <w:ind w:firstLine="567"/>
        <w:rPr>
          <w:rFonts w:ascii="GHEA Grapalat" w:hAnsi="GHEA Grapalat"/>
        </w:rPr>
      </w:pPr>
    </w:p>
    <w:p w14:paraId="20502A0D" w14:textId="77777777" w:rsidR="004A2DB0" w:rsidRDefault="004A2DB0" w:rsidP="004A2DB0">
      <w:pPr>
        <w:pStyle w:val="BodyTextIndent2"/>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E69EA4C" w14:textId="77777777" w:rsidR="004A2DB0" w:rsidRPr="00E6597C" w:rsidRDefault="004A2DB0" w:rsidP="004A2DB0">
      <w:pPr>
        <w:pStyle w:val="BodyTextIndent2"/>
        <w:spacing w:line="240" w:lineRule="auto"/>
        <w:ind w:firstLine="567"/>
        <w:rPr>
          <w:rFonts w:ascii="GHEA Grapalat" w:hAnsi="GHEA Grapalat"/>
        </w:rPr>
      </w:pPr>
    </w:p>
    <w:p w14:paraId="004E3A95" w14:textId="77777777" w:rsidR="004A2DB0" w:rsidRDefault="004A2DB0" w:rsidP="004A2DB0">
      <w:pPr>
        <w:pStyle w:val="BodyTextIndent2"/>
        <w:spacing w:line="240" w:lineRule="auto"/>
        <w:ind w:firstLine="567"/>
        <w:rPr>
          <w:rFonts w:ascii="GHEA Grapalat" w:hAnsi="GHEA Grapalat"/>
        </w:rPr>
      </w:pPr>
      <w:r w:rsidRPr="00AE2768">
        <w:rPr>
          <w:rFonts w:ascii="GHEA Grapalat" w:hAnsi="GHEA Grapalat"/>
        </w:rPr>
        <w:t xml:space="preserve">1.2 </w:t>
      </w: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4B7D6EDA" w14:textId="77777777" w:rsidR="003B5CAC" w:rsidRPr="00E6597C" w:rsidRDefault="003B5CAC" w:rsidP="003B5CAC">
      <w:pPr>
        <w:ind w:firstLine="567"/>
        <w:rPr>
          <w:rFonts w:ascii="GHEA Grapalat" w:hAnsi="GHEA Grapalat" w:cs="Sylfaen"/>
          <w:i/>
          <w:sz w:val="20"/>
          <w:lang w:val="es-ES"/>
        </w:rPr>
      </w:pPr>
    </w:p>
    <w:p w14:paraId="2612909E" w14:textId="77777777" w:rsidR="003B5CAC" w:rsidRPr="00E6597C" w:rsidRDefault="003B5CAC" w:rsidP="003B5CAC">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3142B4B2" w14:textId="77777777" w:rsidR="003B5CAC" w:rsidRPr="00E6597C" w:rsidRDefault="003B5CAC" w:rsidP="003B5CAC">
      <w:pPr>
        <w:ind w:firstLine="567"/>
        <w:jc w:val="both"/>
        <w:rPr>
          <w:rFonts w:ascii="GHEA Grapalat" w:hAnsi="GHEA Grapalat"/>
          <w:szCs w:val="22"/>
          <w:lang w:val="es-ES"/>
        </w:rPr>
      </w:pPr>
    </w:p>
    <w:p w14:paraId="671AEC73" w14:textId="77777777" w:rsidR="003B5CAC" w:rsidRPr="00E6597C" w:rsidRDefault="003B5CAC" w:rsidP="003B5CAC">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14:paraId="0EEDE52D"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577DAA51"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0AFBBD65" w14:textId="77777777" w:rsidR="003B5CAC" w:rsidRDefault="003B5CAC" w:rsidP="003B5CAC">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769D889B"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148E9600" w14:textId="77777777" w:rsidR="003B5CAC" w:rsidRPr="00015CC3" w:rsidRDefault="003B5CAC" w:rsidP="003B5CAC">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3D1D42DC" w14:textId="77777777" w:rsidR="003B5CAC" w:rsidRPr="00015CC3" w:rsidRDefault="003B5CAC" w:rsidP="003B5CAC">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69AC8FE" w14:textId="77777777" w:rsidR="003B5CAC" w:rsidRPr="00015CC3" w:rsidRDefault="003B5CAC" w:rsidP="003B5CAC">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B1D6E4D" w14:textId="77777777" w:rsidR="003B5CAC" w:rsidRPr="00015CC3" w:rsidRDefault="003B5CAC" w:rsidP="003B5CAC">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015CC3">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531D3206" w14:textId="77777777" w:rsidR="003B5CAC" w:rsidRPr="00015CC3" w:rsidRDefault="003B5CAC" w:rsidP="003B5CAC">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2214F6E9" w14:textId="77777777" w:rsidR="003B5CAC" w:rsidRPr="00E6597C" w:rsidRDefault="003B5CAC" w:rsidP="003B5CAC">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14:paraId="1950FD3F" w14:textId="77777777" w:rsidR="003B5CAC" w:rsidRDefault="003B5CAC" w:rsidP="003B5CAC">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14:paraId="531020FE"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2CCE9893" w14:textId="77777777" w:rsidR="003B5CAC" w:rsidRPr="00E6597C" w:rsidRDefault="003B5CAC" w:rsidP="003B5CAC">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14:paraId="0CC01340"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FAF3B8B"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08C0D4D"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7E71997"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7CD8ECB"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3EBF2E4"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DD1D2F2"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459657A5" w14:textId="77777777" w:rsidR="003B5CAC" w:rsidRPr="00E6597C" w:rsidRDefault="003B5CAC" w:rsidP="003B5CAC">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3AD2497" w14:textId="77777777" w:rsidR="003B5CAC" w:rsidRPr="00E6597C" w:rsidRDefault="003B5CAC" w:rsidP="003B5CAC">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46191EB" w14:textId="77777777" w:rsidR="003B5CAC" w:rsidRPr="00E6597C" w:rsidRDefault="003B5CAC" w:rsidP="003B5CAC">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E27AEC5"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368C9EE" w14:textId="77777777" w:rsidR="003B5CAC" w:rsidRPr="00E6597C" w:rsidRDefault="003B5CAC" w:rsidP="003B5CAC">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76178DCB" w14:textId="77777777" w:rsidR="003B5CAC" w:rsidRPr="00961E4B" w:rsidRDefault="003B5CAC" w:rsidP="003B5CAC">
      <w:pPr>
        <w:ind w:firstLine="567"/>
        <w:jc w:val="both"/>
        <w:rPr>
          <w:rFonts w:ascii="GHEA Grapalat" w:hAnsi="GHEA Grapalat" w:cs="Arial"/>
          <w:b/>
          <w:sz w:val="20"/>
          <w:lang w:val="hy-AM"/>
        </w:rPr>
      </w:pPr>
      <w:r w:rsidRPr="00961E4B">
        <w:rPr>
          <w:rFonts w:ascii="GHEA Grapalat" w:hAnsi="GHEA Grapalat" w:cs="Arial Armenian"/>
          <w:b/>
          <w:sz w:val="20"/>
          <w:lang w:val="hy-AM"/>
        </w:rPr>
        <w:t xml:space="preserve">2.4 </w:t>
      </w:r>
      <w:r w:rsidRPr="00961E4B">
        <w:rPr>
          <w:rFonts w:ascii="GHEA Grapalat" w:hAnsi="GHEA Grapalat" w:cs="Sylfaen"/>
          <w:b/>
          <w:sz w:val="20"/>
          <w:lang w:val="hy-AM"/>
        </w:rPr>
        <w:t>Մասնակիցը</w:t>
      </w:r>
      <w:r w:rsidRPr="00961E4B">
        <w:rPr>
          <w:rFonts w:ascii="GHEA Grapalat" w:hAnsi="GHEA Grapalat" w:cs="Arial"/>
          <w:b/>
          <w:sz w:val="20"/>
          <w:lang w:val="hy-AM"/>
        </w:rPr>
        <w:t xml:space="preserve"> ընտրված մասնակից ճանաչվելու դեպքում</w:t>
      </w:r>
      <w:r w:rsidRPr="00961E4B">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p>
    <w:p w14:paraId="00A798E4" w14:textId="77777777" w:rsidR="003B5CAC" w:rsidRPr="00E6597C" w:rsidRDefault="003B5CAC" w:rsidP="003B5CAC">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38A104EC" w14:textId="77777777" w:rsidR="003B5CAC" w:rsidRPr="00E6597C" w:rsidRDefault="003B5CAC" w:rsidP="003B5CAC">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14469E04" w14:textId="77777777" w:rsidR="003B5CAC" w:rsidRPr="00E6597C" w:rsidRDefault="003B5CAC" w:rsidP="003B5CAC">
      <w:pPr>
        <w:pStyle w:val="BodyTextIndent2"/>
        <w:spacing w:line="240" w:lineRule="auto"/>
        <w:rPr>
          <w:rFonts w:ascii="GHEA Grapalat" w:hAnsi="GHEA Grapalat" w:cs="Sylfaen"/>
          <w:szCs w:val="24"/>
        </w:rPr>
      </w:pPr>
      <w:r>
        <w:rPr>
          <w:rFonts w:ascii="GHEA Grapalat" w:hAnsi="GHEA Grapalat" w:cs="Sylfaen"/>
          <w:szCs w:val="24"/>
        </w:rPr>
        <w:lastRenderedPageBreak/>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14:paraId="7428BAF1" w14:textId="77777777" w:rsidR="003B5CAC" w:rsidRPr="00E6597C" w:rsidRDefault="003B5CAC" w:rsidP="003B5CAC">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14:paraId="5998B84B" w14:textId="77777777" w:rsidR="003B5CAC" w:rsidRPr="00E6597C" w:rsidRDefault="003B5CAC" w:rsidP="003B5CAC">
      <w:pPr>
        <w:ind w:firstLine="567"/>
        <w:jc w:val="both"/>
        <w:rPr>
          <w:rFonts w:ascii="GHEA Grapalat" w:hAnsi="GHEA Grapalat"/>
          <w:b/>
          <w:sz w:val="20"/>
          <w:lang w:val="af-ZA"/>
        </w:rPr>
      </w:pPr>
    </w:p>
    <w:p w14:paraId="52E3021E" w14:textId="77777777" w:rsidR="003B5CAC" w:rsidRPr="00E6597C" w:rsidRDefault="003B5CAC" w:rsidP="003B5CAC">
      <w:pPr>
        <w:ind w:firstLine="567"/>
        <w:jc w:val="both"/>
        <w:rPr>
          <w:rFonts w:ascii="GHEA Grapalat" w:hAnsi="GHEA Grapalat"/>
          <w:b/>
          <w:sz w:val="20"/>
          <w:lang w:val="af-ZA"/>
        </w:rPr>
      </w:pPr>
    </w:p>
    <w:p w14:paraId="69D50FD0" w14:textId="77777777" w:rsidR="003B5CAC" w:rsidRPr="00E6597C" w:rsidRDefault="003B5CAC" w:rsidP="003B5CAC">
      <w:pPr>
        <w:ind w:firstLine="567"/>
        <w:jc w:val="both"/>
        <w:rPr>
          <w:rFonts w:ascii="GHEA Grapalat" w:hAnsi="GHEA Grapalat"/>
          <w:b/>
          <w:sz w:val="20"/>
          <w:lang w:val="af-ZA"/>
        </w:rPr>
      </w:pPr>
    </w:p>
    <w:p w14:paraId="2DCC9361" w14:textId="77777777" w:rsidR="003B5CAC" w:rsidRPr="00E6597C" w:rsidRDefault="003B5CAC" w:rsidP="003B5CAC">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1C3EAA89" w14:textId="77777777" w:rsidR="003B5CAC" w:rsidRPr="00E6597C" w:rsidRDefault="003B5CAC" w:rsidP="003B5CAC">
      <w:pPr>
        <w:jc w:val="center"/>
        <w:rPr>
          <w:rFonts w:ascii="GHEA Grapalat" w:hAnsi="GHEA Grapalat"/>
          <w:b/>
          <w:sz w:val="20"/>
          <w:lang w:val="af-ZA"/>
        </w:rPr>
      </w:pPr>
    </w:p>
    <w:p w14:paraId="2B210963" w14:textId="77777777" w:rsidR="003B5CAC" w:rsidRPr="00E6597C" w:rsidRDefault="003B5CAC" w:rsidP="003B5CAC">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14:paraId="2D71D69C" w14:textId="77777777" w:rsidR="003B5CAC" w:rsidRPr="00B14560" w:rsidRDefault="003B5CAC" w:rsidP="003B5CAC">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FootnoteReference"/>
          <w:rFonts w:ascii="GHEA Grapalat" w:hAnsi="GHEA Grapalat" w:cs="Sylfaen"/>
          <w:sz w:val="20"/>
        </w:rPr>
        <w:footnoteReference w:id="1"/>
      </w:r>
    </w:p>
    <w:p w14:paraId="0342E8A1" w14:textId="77777777" w:rsidR="003B5CAC" w:rsidRPr="00E6597C" w:rsidRDefault="003B5CAC" w:rsidP="003B5CAC">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14:paraId="38E326AE" w14:textId="77777777" w:rsidR="003B5CAC" w:rsidRPr="00E6597C" w:rsidRDefault="003B5CAC" w:rsidP="003B5CAC">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14:paraId="7D4FB1E8" w14:textId="77777777" w:rsidR="003B5CAC" w:rsidRPr="00E6597C" w:rsidRDefault="003B5CAC" w:rsidP="003B5CAC">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14:paraId="75691A2C" w14:textId="77777777" w:rsidR="003B5CAC" w:rsidRDefault="003B5CAC" w:rsidP="003B5CAC">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5C1E04CA" w14:textId="167BA45E" w:rsidR="003B5CAC" w:rsidRPr="00961E4B" w:rsidRDefault="003B5CAC" w:rsidP="003B5CAC">
      <w:pPr>
        <w:autoSpaceDE w:val="0"/>
        <w:autoSpaceDN w:val="0"/>
        <w:adjustRightInd w:val="0"/>
        <w:ind w:firstLine="567"/>
        <w:jc w:val="both"/>
        <w:rPr>
          <w:rFonts w:ascii="GHEA Grapalat" w:hAnsi="GHEA Grapalat" w:cs="Arial Unicode"/>
          <w:b/>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961E4B">
        <w:rPr>
          <w:rFonts w:ascii="GHEA Grapalat" w:hAnsi="GHEA Grapalat" w:cs="Sylfaen"/>
          <w:b/>
          <w:sz w:val="20"/>
          <w:lang w:val="hy-AM"/>
        </w:rPr>
        <w:t>:</w:t>
      </w:r>
      <w:r w:rsidRPr="00961E4B">
        <w:rPr>
          <w:rStyle w:val="FootnoteReference"/>
          <w:rFonts w:ascii="GHEA Grapalat" w:hAnsi="GHEA Grapalat" w:cs="Sylfaen"/>
          <w:b/>
          <w:sz w:val="20"/>
          <w:lang w:val="hy-AM"/>
        </w:rPr>
        <w:footnoteReference w:id="2"/>
      </w:r>
    </w:p>
    <w:p w14:paraId="06AAAE80" w14:textId="77777777" w:rsidR="003B5CAC" w:rsidRPr="00E6597C" w:rsidRDefault="003B5CAC" w:rsidP="003B5CAC">
      <w:pPr>
        <w:ind w:firstLine="567"/>
        <w:jc w:val="both"/>
        <w:rPr>
          <w:rFonts w:ascii="GHEA Grapalat" w:hAnsi="GHEA Grapalat"/>
          <w:b/>
          <w:sz w:val="20"/>
          <w:lang w:val="hy-AM"/>
        </w:rPr>
      </w:pPr>
    </w:p>
    <w:p w14:paraId="5CF5144E" w14:textId="77777777" w:rsidR="003B5CAC" w:rsidRPr="00E6597C" w:rsidRDefault="003B5CAC" w:rsidP="003B5CAC">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4118C9D4" w14:textId="77777777" w:rsidR="003B5CAC" w:rsidRPr="00E6597C" w:rsidRDefault="003B5CAC" w:rsidP="003B5CAC">
      <w:pPr>
        <w:jc w:val="center"/>
        <w:rPr>
          <w:rFonts w:ascii="GHEA Grapalat" w:hAnsi="GHEA Grapalat"/>
          <w:b/>
          <w:sz w:val="20"/>
          <w:lang w:val="hy-AM"/>
        </w:rPr>
      </w:pPr>
      <w:r w:rsidRPr="00E6597C">
        <w:rPr>
          <w:rFonts w:ascii="GHEA Grapalat" w:hAnsi="GHEA Grapalat"/>
          <w:b/>
          <w:sz w:val="20"/>
          <w:lang w:val="hy-AM"/>
        </w:rPr>
        <w:t xml:space="preserve">  </w:t>
      </w:r>
    </w:p>
    <w:p w14:paraId="6F03AD85" w14:textId="77777777" w:rsidR="003B5CAC" w:rsidRPr="00E6597C" w:rsidRDefault="003B5CAC" w:rsidP="003B5CAC">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14:paraId="7B24A98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14:paraId="48893EC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14:paraId="543AD0F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6F7001DA" w14:textId="0570A53E" w:rsidR="003B5CAC" w:rsidRPr="000A0060" w:rsidRDefault="003B5CAC" w:rsidP="003B5CAC">
      <w:pPr>
        <w:pStyle w:val="BodyTextIndent2"/>
        <w:spacing w:line="240" w:lineRule="auto"/>
        <w:ind w:firstLine="567"/>
        <w:rPr>
          <w:rFonts w:ascii="GHEA Grapalat" w:hAnsi="GHEA Grapalat" w:cs="Sylfaen"/>
          <w:sz w:val="22"/>
          <w:szCs w:val="24"/>
          <w:lang w:val="hy-AM"/>
        </w:rPr>
      </w:pPr>
      <w:r w:rsidRPr="00A71D81">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7D50BB">
        <w:rPr>
          <w:rFonts w:ascii="GHEA Grapalat" w:hAnsi="GHEA Grapalat" w:cs="Sylfaen"/>
          <w:b/>
          <w:i/>
          <w:szCs w:val="24"/>
          <w:lang w:val="hy-AM"/>
        </w:rPr>
        <w:t>«</w:t>
      </w:r>
      <w:r w:rsidR="006341A7">
        <w:rPr>
          <w:rFonts w:ascii="GHEA Grapalat" w:hAnsi="GHEA Grapalat" w:cs="Sylfaen"/>
          <w:b/>
          <w:i/>
          <w:szCs w:val="24"/>
          <w:lang w:val="hy-AM"/>
        </w:rPr>
        <w:t>15</w:t>
      </w:r>
      <w:r w:rsidRPr="007D50BB">
        <w:rPr>
          <w:rFonts w:ascii="GHEA Grapalat" w:hAnsi="GHEA Grapalat" w:cs="Sylfaen"/>
          <w:b/>
          <w:i/>
          <w:szCs w:val="24"/>
          <w:lang w:val="hy-AM"/>
        </w:rPr>
        <w:t>»րդ օրվա</w:t>
      </w:r>
      <w:r w:rsidRPr="00A71D81">
        <w:rPr>
          <w:rFonts w:ascii="GHEA Grapalat" w:hAnsi="GHEA Grapalat" w:cs="Sylfaen"/>
          <w:szCs w:val="24"/>
          <w:lang w:val="hy-AM"/>
        </w:rPr>
        <w:t xml:space="preserve"> </w:t>
      </w:r>
      <w:r w:rsidRPr="00DD596D">
        <w:rPr>
          <w:rFonts w:ascii="GHEA Grapalat" w:hAnsi="GHEA Grapalat"/>
          <w:b/>
          <w:i/>
          <w:lang w:val="hy-AM"/>
        </w:rPr>
        <w:t>ժամը 1</w:t>
      </w:r>
      <w:r w:rsidRPr="000A0060">
        <w:rPr>
          <w:rFonts w:ascii="GHEA Grapalat" w:hAnsi="GHEA Grapalat"/>
          <w:b/>
          <w:i/>
          <w:lang w:val="hy-AM"/>
        </w:rPr>
        <w:t>1</w:t>
      </w:r>
      <w:r w:rsidRPr="00DD596D">
        <w:rPr>
          <w:rFonts w:ascii="GHEA Grapalat" w:hAnsi="GHEA Grapalat"/>
          <w:b/>
          <w:i/>
          <w:lang w:val="hy-AM"/>
        </w:rPr>
        <w:t>:00</w:t>
      </w:r>
      <w:r w:rsidRPr="00DD596D">
        <w:rPr>
          <w:rFonts w:ascii="GHEA Grapalat" w:hAnsi="GHEA Grapalat"/>
          <w:b/>
          <w:i/>
        </w:rPr>
        <w:t>-ն</w:t>
      </w:r>
      <w:r>
        <w:rPr>
          <w:rFonts w:ascii="GHEA Grapalat" w:hAnsi="GHEA Grapalat"/>
          <w:b/>
          <w:i/>
        </w:rPr>
        <w:t xml:space="preserve">, </w:t>
      </w:r>
      <w:r w:rsidRPr="004605D7">
        <w:rPr>
          <w:rFonts w:ascii="GHEA Grapalat" w:hAnsi="GHEA Grapalat" w:cs="Sylfaen"/>
          <w:szCs w:val="24"/>
          <w:lang w:val="hy-AM"/>
        </w:rPr>
        <w:t xml:space="preserve"> </w:t>
      </w:r>
      <w:r w:rsidRPr="009C5918">
        <w:rPr>
          <w:rFonts w:ascii="Sylfaen" w:hAnsi="Sylfaen"/>
          <w:b/>
          <w:sz w:val="22"/>
        </w:rPr>
        <w:t>ք. Երևան</w:t>
      </w:r>
      <w:r w:rsidR="0040492D">
        <w:rPr>
          <w:rFonts w:ascii="Sylfaen" w:hAnsi="Sylfaen"/>
          <w:b/>
          <w:sz w:val="22"/>
        </w:rPr>
        <w:t>,</w:t>
      </w:r>
      <w:r w:rsidRPr="009C5918">
        <w:rPr>
          <w:rFonts w:ascii="Sylfaen" w:hAnsi="Sylfaen"/>
          <w:b/>
          <w:sz w:val="22"/>
        </w:rPr>
        <w:t xml:space="preserve"> Բուզանդի 1/4</w:t>
      </w:r>
      <w:r w:rsidRPr="009C5918">
        <w:rPr>
          <w:rFonts w:ascii="GHEA Grapalat" w:hAnsi="GHEA Grapalat"/>
          <w:b/>
          <w:sz w:val="22"/>
        </w:rPr>
        <w:t xml:space="preserve">  </w:t>
      </w:r>
      <w:r w:rsidRPr="009C5918">
        <w:rPr>
          <w:rFonts w:ascii="GHEA Grapalat" w:hAnsi="GHEA Grapalat" w:cs="Sylfaen"/>
          <w:b/>
          <w:sz w:val="22"/>
          <w:szCs w:val="24"/>
          <w:lang w:val="hy-AM"/>
        </w:rPr>
        <w:t>հասցեով</w:t>
      </w:r>
      <w:r w:rsidRPr="009C5918">
        <w:rPr>
          <w:rFonts w:ascii="GHEA Grapalat" w:hAnsi="GHEA Grapalat" w:cs="Sylfaen"/>
          <w:sz w:val="22"/>
          <w:szCs w:val="24"/>
          <w:lang w:val="hy-AM"/>
        </w:rPr>
        <w:t xml:space="preserve">։  </w:t>
      </w:r>
    </w:p>
    <w:p w14:paraId="3703EBC7" w14:textId="77777777" w:rsidR="003B5CAC" w:rsidRPr="004605D7" w:rsidRDefault="003B5CAC" w:rsidP="003B5CAC">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092FE9">
        <w:rPr>
          <w:rFonts w:ascii="GHEA Grapalat" w:hAnsi="GHEA Grapalat" w:cs="Sylfaen"/>
          <w:szCs w:val="24"/>
          <w:lang w:val="hy-AM"/>
        </w:rPr>
        <w:t>Նարինե Աբրահամյանը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C78F435"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373D5099" w14:textId="77777777" w:rsidR="003B5CAC" w:rsidRPr="00E6597C" w:rsidRDefault="003B5CAC" w:rsidP="003B5CAC">
      <w:pPr>
        <w:pStyle w:val="BodyTextIndent2"/>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4649D207"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190B2538" w14:textId="77777777" w:rsidR="003B5CAC" w:rsidRPr="00E6597C" w:rsidRDefault="003B5CAC" w:rsidP="003B5CAC">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5B9FA48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678421D" w14:textId="77777777" w:rsidR="003B5CAC" w:rsidRPr="00807F3D" w:rsidRDefault="003B5CAC" w:rsidP="003B5CAC">
      <w:pPr>
        <w:pStyle w:val="BodyTextIndent2"/>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E8D0F4E" w14:textId="77777777" w:rsidR="003B5CAC" w:rsidRPr="00807F3D" w:rsidRDefault="003B5CAC" w:rsidP="003B5CAC">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FootnoteReference"/>
          <w:rFonts w:ascii="Cambria Math" w:hAnsi="Cambria Math" w:cs="Sylfaen"/>
          <w:sz w:val="20"/>
          <w:lang w:val="hy-AM"/>
        </w:rPr>
        <w:footnoteReference w:id="3"/>
      </w:r>
    </w:p>
    <w:bookmarkEnd w:id="4"/>
    <w:p w14:paraId="2490E2BA" w14:textId="77777777" w:rsidR="003B5CAC" w:rsidRPr="00807F3D" w:rsidRDefault="003B5CAC" w:rsidP="003B5CAC">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4D108ACD" w14:textId="5033C254" w:rsidR="003B5CAC" w:rsidRPr="004605D7" w:rsidRDefault="003B5CAC" w:rsidP="003B5CAC">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Pr="004605D7">
        <w:rPr>
          <w:rFonts w:ascii="GHEA Grapalat" w:hAnsi="GHEA Grapalat" w:cs="Sylfaen"/>
          <w:sz w:val="20"/>
          <w:lang w:val="hy-AM"/>
        </w:rPr>
        <w:t xml:space="preserve">4) </w:t>
      </w:r>
      <w:r w:rsidRPr="008C2D34">
        <w:rPr>
          <w:rFonts w:ascii="GHEA Grapalat" w:hAnsi="GHEA Grapalat" w:cs="Sylfaen"/>
          <w:b/>
          <w:sz w:val="20"/>
          <w:lang w:val="hy-AM"/>
        </w:rPr>
        <w:t xml:space="preserve">շինարարական աշխատանքների գնման դեպքում իր կողմից հաստատված հավաստում՝ սույն հրավերին կցված </w:t>
      </w:r>
      <w:r w:rsidRPr="0026583E">
        <w:rPr>
          <w:rFonts w:ascii="GHEA Grapalat" w:hAnsi="GHEA Grapalat" w:cs="Sylfaen"/>
          <w:b/>
          <w:sz w:val="20"/>
          <w:lang w:val="hy-AM"/>
        </w:rPr>
        <w:t xml:space="preserve">նախագծային </w:t>
      </w:r>
      <w:r w:rsidRPr="008C2D34">
        <w:rPr>
          <w:rFonts w:ascii="GHEA Grapalat" w:hAnsi="GHEA Grapalat" w:cs="Sylfaen"/>
          <w:b/>
          <w:sz w:val="20"/>
          <w:lang w:val="hy-AM"/>
        </w:rPr>
        <w:t>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715D2E">
        <w:rPr>
          <w:rFonts w:ascii="GHEA Grapalat" w:hAnsi="GHEA Grapalat" w:cs="Sylfaen"/>
          <w:sz w:val="20"/>
          <w:lang w:val="hy-AM"/>
        </w:rPr>
        <w:t>.</w:t>
      </w:r>
      <w:r w:rsidRPr="00B23933">
        <w:rPr>
          <w:rFonts w:ascii="GHEA Grapalat" w:hAnsi="GHEA Grapalat" w:cs="Sylfaen"/>
          <w:sz w:val="20"/>
          <w:vertAlign w:val="superscript"/>
          <w:lang w:val="hy-AM"/>
        </w:rPr>
        <w:t>8</w:t>
      </w:r>
    </w:p>
    <w:p w14:paraId="0EA9BDE8"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14:paraId="20E7222F"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E1721B1" w14:textId="77777777" w:rsidR="003B5CAC" w:rsidRPr="00E6597C" w:rsidRDefault="003B5CAC" w:rsidP="003B5CAC">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8745B1E" w14:textId="77777777" w:rsidR="003B5CAC" w:rsidRPr="00E6597C" w:rsidRDefault="003B5CAC" w:rsidP="003B5CAC">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w:t>
      </w:r>
      <w:r w:rsidRPr="00E6597C">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62D8633D" w14:textId="77777777" w:rsidR="003B5CAC" w:rsidRPr="00E6597C" w:rsidRDefault="003B5CAC" w:rsidP="003B5CAC">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2641718" w14:textId="77777777" w:rsidR="003B5CAC" w:rsidRPr="00E6597C" w:rsidRDefault="003B5CAC" w:rsidP="003B5CAC">
      <w:pPr>
        <w:pStyle w:val="norm"/>
        <w:spacing w:line="240" w:lineRule="auto"/>
        <w:rPr>
          <w:rFonts w:ascii="GHEA Grapalat" w:hAnsi="GHEA Grapalat" w:cs="Sylfaen"/>
          <w:sz w:val="20"/>
          <w:szCs w:val="24"/>
          <w:lang w:val="hy-AM" w:eastAsia="en-US"/>
        </w:rPr>
      </w:pPr>
    </w:p>
    <w:p w14:paraId="74D6B7D3" w14:textId="77777777" w:rsidR="003B5CAC" w:rsidRPr="00E6597C" w:rsidRDefault="003B5CAC" w:rsidP="003B5CAC">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14:paraId="6C571E20" w14:textId="77777777" w:rsidR="003B5CAC" w:rsidRPr="00E6597C" w:rsidRDefault="003B5CAC" w:rsidP="003B5CAC">
      <w:pPr>
        <w:jc w:val="center"/>
        <w:rPr>
          <w:rFonts w:ascii="GHEA Grapalat" w:hAnsi="GHEA Grapalat" w:cs="Arial"/>
          <w:b/>
          <w:sz w:val="20"/>
          <w:lang w:val="es-ES"/>
        </w:rPr>
      </w:pPr>
    </w:p>
    <w:p w14:paraId="652B90DB" w14:textId="77777777" w:rsidR="003B5CAC" w:rsidRPr="00E6597C" w:rsidRDefault="003B5CAC" w:rsidP="003B5CAC">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14:paraId="53611CAA" w14:textId="77777777" w:rsidR="003B5CAC" w:rsidRPr="00FB1EC7" w:rsidRDefault="003B5CAC" w:rsidP="003B5CAC">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F95904E" w14:textId="77777777" w:rsidR="003B5CAC" w:rsidRPr="00FB1EC7" w:rsidRDefault="003B5CAC" w:rsidP="003B5CAC">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37CDE56A"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0E6EE9E"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ՄԳ-ն ընտրված մասնակցի առաջարկած գինն է.</w:t>
      </w:r>
    </w:p>
    <w:p w14:paraId="665D1ECE"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1D73A4F9"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788C99A7" w14:textId="77777777" w:rsidR="003B5CAC" w:rsidRPr="00513C4D" w:rsidRDefault="003B5CAC" w:rsidP="003B5CAC">
      <w:pPr>
        <w:pStyle w:val="norm"/>
        <w:spacing w:line="240" w:lineRule="auto"/>
        <w:ind w:firstLine="567"/>
        <w:rPr>
          <w:rFonts w:ascii="GHEA Grapalat" w:hAnsi="GHEA Grapalat" w:cs="Sylfaen"/>
          <w:b/>
          <w:sz w:val="20"/>
          <w:szCs w:val="24"/>
          <w:vertAlign w:val="superscript"/>
          <w:lang w:val="es-ES" w:eastAsia="en-US"/>
        </w:rPr>
      </w:pPr>
      <w:r w:rsidRPr="00513C4D">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513C4D">
        <w:rPr>
          <w:rFonts w:ascii="GHEA Grapalat" w:hAnsi="GHEA Grapalat" w:cs="Sylfaen"/>
          <w:b/>
          <w:sz w:val="20"/>
          <w:szCs w:val="24"/>
          <w:vertAlign w:val="superscript"/>
          <w:lang w:val="hy-AM" w:eastAsia="en-US"/>
        </w:rPr>
        <w:t>8</w:t>
      </w:r>
    </w:p>
    <w:p w14:paraId="44EF9A86" w14:textId="77777777" w:rsidR="003B5CAC" w:rsidRPr="00E6597C" w:rsidDel="00086481" w:rsidRDefault="003B5CAC" w:rsidP="003B5CAC">
      <w:pPr>
        <w:pStyle w:val="norm"/>
        <w:spacing w:line="240" w:lineRule="auto"/>
        <w:ind w:firstLine="567"/>
        <w:rPr>
          <w:del w:id="6" w:author="Sergey Shahnazaryan" w:date="2024-02-09T13:16:00Z"/>
          <w:rFonts w:ascii="GHEA Grapalat" w:hAnsi="GHEA Grapalat" w:cs="Sylfaen"/>
          <w:sz w:val="20"/>
          <w:szCs w:val="24"/>
          <w:lang w:val="es-ES" w:eastAsia="en-US"/>
        </w:rPr>
      </w:pPr>
    </w:p>
    <w:p w14:paraId="3707CE16"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14:paraId="4179FFCD"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00574533"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F067452"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5A92983" w14:textId="77777777" w:rsidR="003B5CAC" w:rsidRPr="00E6597C" w:rsidRDefault="003B5CAC" w:rsidP="003B5CAC">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5AA3F89" w14:textId="77777777" w:rsidR="003B5CAC" w:rsidRPr="00E6597C" w:rsidRDefault="003B5CAC" w:rsidP="003B5CAC">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F544668"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6F1DE33D" w14:textId="77777777" w:rsidR="003B5CAC" w:rsidRPr="00E6597C" w:rsidRDefault="003B5CAC" w:rsidP="003B5CAC">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w:t>
      </w:r>
      <w:r w:rsidRPr="008F7047">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Pr="008F7047">
        <w:rPr>
          <w:rFonts w:ascii="GHEA Grapalat" w:hAnsi="GHEA Grapalat"/>
          <w:sz w:val="20"/>
          <w:lang w:val="es-ES"/>
        </w:rPr>
        <w:t xml:space="preserve"> և համակարգում պարտադիր լրացվում է </w:t>
      </w:r>
      <w:r w:rsidRPr="008F7047">
        <w:rPr>
          <w:rFonts w:ascii="GHEA Grapalat" w:hAnsi="GHEA Grapalat"/>
          <w:sz w:val="20"/>
          <w:lang w:val="hy-AM"/>
        </w:rPr>
        <w:t>առանց Հայաստանի Հանրա</w:t>
      </w:r>
      <w:r w:rsidRPr="008F7047">
        <w:rPr>
          <w:rFonts w:ascii="GHEA Grapalat" w:hAnsi="GHEA Grapalat"/>
          <w:sz w:val="20"/>
          <w:lang w:val="hy-AM"/>
        </w:rPr>
        <w:softHyphen/>
        <w:t>պետության պետական բյուջե վճարվելիք ավելացված արժեքի հարկի գումարի հաշվարկման</w:t>
      </w:r>
      <w:r w:rsidRPr="008F7047">
        <w:rPr>
          <w:rFonts w:ascii="GHEA Grapalat" w:hAnsi="GHEA Grapalat"/>
          <w:sz w:val="20"/>
          <w:lang w:val="es-ES"/>
        </w:rPr>
        <w:t>։</w:t>
      </w:r>
      <w:r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68A384BB" w14:textId="77777777" w:rsidR="003B5CAC" w:rsidRPr="00E6597C" w:rsidRDefault="003B5CAC" w:rsidP="003B5CAC">
      <w:pPr>
        <w:pStyle w:val="BodyTextIndent2"/>
        <w:spacing w:line="240" w:lineRule="auto"/>
        <w:ind w:firstLine="567"/>
        <w:rPr>
          <w:rFonts w:ascii="GHEA Grapalat" w:hAnsi="GHEA Grapalat"/>
          <w:lang w:val="es-ES"/>
        </w:rPr>
      </w:pPr>
    </w:p>
    <w:p w14:paraId="6427F796" w14:textId="77777777" w:rsidR="003B5CAC" w:rsidRPr="00E6597C" w:rsidRDefault="003B5CAC" w:rsidP="003B5CAC">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14:paraId="6C5226C8" w14:textId="77777777" w:rsidR="003B5CAC" w:rsidRPr="00E6597C" w:rsidRDefault="003B5CAC" w:rsidP="003B5CAC">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26A6B913" w14:textId="77777777" w:rsidR="003B5CAC" w:rsidRPr="00E6597C" w:rsidRDefault="003B5CAC" w:rsidP="003B5CAC">
      <w:pPr>
        <w:pStyle w:val="BodyTextIndent"/>
        <w:spacing w:line="240" w:lineRule="auto"/>
        <w:ind w:firstLine="567"/>
        <w:rPr>
          <w:rFonts w:ascii="GHEA Grapalat" w:hAnsi="GHEA Grapalat"/>
          <w:b/>
          <w:lang w:val="af-ZA"/>
        </w:rPr>
      </w:pPr>
    </w:p>
    <w:p w14:paraId="6516CF76" w14:textId="77777777" w:rsidR="003B5CAC" w:rsidRPr="00E6597C" w:rsidRDefault="003B5CAC" w:rsidP="003B5CAC">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14:paraId="3721DF99" w14:textId="77777777" w:rsidR="003B5CAC" w:rsidRPr="00E6597C" w:rsidRDefault="003B5CAC" w:rsidP="003B5CAC">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14:paraId="298BC27B" w14:textId="77777777" w:rsidR="003B5CAC" w:rsidRPr="00E6597C" w:rsidRDefault="003B5CAC" w:rsidP="003B5CAC">
      <w:pPr>
        <w:ind w:firstLine="567"/>
        <w:jc w:val="center"/>
        <w:rPr>
          <w:rFonts w:ascii="GHEA Grapalat" w:hAnsi="GHEA Grapalat"/>
          <w:b/>
          <w:sz w:val="20"/>
          <w:lang w:val="af-ZA"/>
        </w:rPr>
      </w:pPr>
    </w:p>
    <w:p w14:paraId="68F601D7" w14:textId="77777777" w:rsidR="001C5260" w:rsidRDefault="001C5260" w:rsidP="00EF3662">
      <w:pPr>
        <w:ind w:firstLine="567"/>
        <w:jc w:val="both"/>
        <w:rPr>
          <w:rFonts w:ascii="GHEA Grapalat" w:hAnsi="GHEA Grapalat" w:cs="Sylfaen"/>
          <w:sz w:val="20"/>
          <w:lang w:val="af-ZA"/>
        </w:rPr>
      </w:pPr>
    </w:p>
    <w:p w14:paraId="40B17BAF" w14:textId="77777777" w:rsidR="001C5260" w:rsidRPr="00E6597C" w:rsidRDefault="001C5260"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40AFFF94"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EC264B">
        <w:rPr>
          <w:rFonts w:ascii="GHEA Grapalat" w:hAnsi="GHEA Grapalat" w:cs="Sylfaen"/>
          <w:b/>
          <w:szCs w:val="24"/>
        </w:rPr>
        <w:t>«</w:t>
      </w:r>
      <w:r w:rsidR="006341A7">
        <w:rPr>
          <w:rFonts w:ascii="GHEA Grapalat" w:hAnsi="GHEA Grapalat" w:cs="Sylfaen"/>
          <w:b/>
          <w:szCs w:val="24"/>
        </w:rPr>
        <w:t>15</w:t>
      </w:r>
      <w:r w:rsidR="003F79B4" w:rsidRPr="00EC264B">
        <w:rPr>
          <w:rFonts w:ascii="GHEA Grapalat" w:hAnsi="GHEA Grapalat" w:cs="Sylfaen"/>
          <w:b/>
          <w:szCs w:val="24"/>
        </w:rPr>
        <w:t>»</w:t>
      </w:r>
      <w:r w:rsidR="00EC264B" w:rsidRPr="00EC264B">
        <w:rPr>
          <w:rFonts w:ascii="GHEA Grapalat" w:hAnsi="GHEA Grapalat" w:cs="Sylfaen"/>
          <w:b/>
          <w:szCs w:val="24"/>
        </w:rPr>
        <w:t>-</w:t>
      </w:r>
      <w:r w:rsidR="003F79B4" w:rsidRPr="00EC264B">
        <w:rPr>
          <w:rFonts w:ascii="GHEA Grapalat" w:hAnsi="GHEA Grapalat" w:cs="Sylfaen"/>
          <w:b/>
          <w:szCs w:val="24"/>
          <w:lang w:val="ru-RU"/>
        </w:rPr>
        <w:t>րդ</w:t>
      </w:r>
      <w:r w:rsidR="003F79B4" w:rsidRPr="00EC264B">
        <w:rPr>
          <w:rFonts w:ascii="GHEA Grapalat" w:hAnsi="GHEA Grapalat" w:cs="Sylfaen"/>
          <w:b/>
          <w:szCs w:val="24"/>
        </w:rPr>
        <w:t xml:space="preserve"> </w:t>
      </w:r>
      <w:r w:rsidR="003F79B4" w:rsidRPr="00EC264B">
        <w:rPr>
          <w:rFonts w:ascii="GHEA Grapalat" w:hAnsi="GHEA Grapalat" w:cs="Sylfaen"/>
          <w:b/>
          <w:szCs w:val="24"/>
          <w:lang w:val="ru-RU"/>
        </w:rPr>
        <w:t>օրվա</w:t>
      </w:r>
      <w:r w:rsidR="003F79B4" w:rsidRPr="00EC264B">
        <w:rPr>
          <w:rFonts w:ascii="GHEA Grapalat" w:hAnsi="GHEA Grapalat" w:cs="Sylfaen"/>
          <w:b/>
          <w:szCs w:val="24"/>
        </w:rPr>
        <w:t xml:space="preserve"> </w:t>
      </w:r>
      <w:r w:rsidR="00EC264B" w:rsidRPr="00EC264B">
        <w:rPr>
          <w:rFonts w:ascii="GHEA Grapalat" w:hAnsi="GHEA Grapalat"/>
          <w:b/>
          <w:i/>
          <w:lang w:val="hy-AM"/>
        </w:rPr>
        <w:t>ժամը 1</w:t>
      </w:r>
      <w:r w:rsidR="00EC264B" w:rsidRPr="00EC264B">
        <w:rPr>
          <w:rFonts w:ascii="GHEA Grapalat" w:hAnsi="GHEA Grapalat"/>
          <w:b/>
          <w:i/>
        </w:rPr>
        <w:t>1</w:t>
      </w:r>
      <w:r w:rsidR="00EC264B" w:rsidRPr="00EC264B">
        <w:rPr>
          <w:rFonts w:ascii="GHEA Grapalat" w:hAnsi="GHEA Grapalat"/>
          <w:b/>
          <w:i/>
          <w:lang w:val="hy-AM"/>
        </w:rPr>
        <w:t>:00</w:t>
      </w:r>
      <w:r w:rsidR="00EC264B" w:rsidRPr="00EC264B">
        <w:rPr>
          <w:rFonts w:ascii="GHEA Grapalat" w:hAnsi="GHEA Grapalat" w:cs="Sylfaen"/>
          <w:b/>
          <w:lang w:val="hy-AM"/>
        </w:rPr>
        <w:t>-</w:t>
      </w:r>
      <w:r w:rsidR="003F79B4" w:rsidRPr="00EC264B">
        <w:rPr>
          <w:rFonts w:ascii="GHEA Grapalat" w:hAnsi="GHEA Grapalat" w:cs="Sylfaen"/>
          <w:b/>
          <w:szCs w:val="24"/>
          <w:lang w:val="en-US"/>
        </w:rPr>
        <w:t>ի</w:t>
      </w:r>
      <w:r w:rsidR="003F79B4" w:rsidRPr="00EC264B">
        <w:rPr>
          <w:rFonts w:ascii="GHEA Grapalat" w:hAnsi="GHEA Grapalat" w:cs="Sylfaen"/>
          <w:b/>
          <w:szCs w:val="24"/>
          <w:lang w:val="ru-RU"/>
        </w:rPr>
        <w:t>ն</w:t>
      </w:r>
      <w:r w:rsidR="003F79B4" w:rsidRPr="00E6597C">
        <w:rPr>
          <w:rFonts w:ascii="GHEA Grapalat" w:hAnsi="GHEA Grapalat" w:cs="Sylfaen"/>
          <w:szCs w:val="24"/>
          <w:lang w:val="ru-RU"/>
        </w:rPr>
        <w:t>։</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3C7875AA"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B76C56" w:rsidRDefault="00745561" w:rsidP="00EF3662">
      <w:pPr>
        <w:ind w:firstLine="567"/>
        <w:jc w:val="both"/>
        <w:rPr>
          <w:rFonts w:ascii="GHEA Grapalat" w:hAnsi="GHEA Grapalat" w:cs="Sylfaen"/>
          <w:b/>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B76C56">
        <w:rPr>
          <w:rFonts w:ascii="GHEA Grapalat" w:hAnsi="GHEA Grapalat" w:cs="Sylfaen"/>
          <w:b/>
          <w:sz w:val="20"/>
        </w:rPr>
        <w:t>Ընդ</w:t>
      </w:r>
      <w:r w:rsidR="00B46279" w:rsidRPr="00B76C56">
        <w:rPr>
          <w:rFonts w:ascii="GHEA Grapalat" w:hAnsi="GHEA Grapalat" w:cs="Sylfaen"/>
          <w:b/>
          <w:sz w:val="20"/>
          <w:lang w:val="af-ZA"/>
        </w:rPr>
        <w:t xml:space="preserve"> որում հայտերի բացման </w:t>
      </w:r>
      <w:r w:rsidR="00F7009A" w:rsidRPr="00B76C56">
        <w:rPr>
          <w:rFonts w:ascii="GHEA Grapalat" w:hAnsi="GHEA Grapalat" w:cs="Sylfaen"/>
          <w:b/>
          <w:sz w:val="20"/>
          <w:lang w:val="af-ZA"/>
        </w:rPr>
        <w:t xml:space="preserve">և գնահատման </w:t>
      </w:r>
      <w:r w:rsidR="00B46279" w:rsidRPr="00B76C56">
        <w:rPr>
          <w:rFonts w:ascii="GHEA Grapalat" w:hAnsi="GHEA Grapalat" w:cs="Sylfaen"/>
          <w:b/>
          <w:sz w:val="20"/>
          <w:lang w:val="af-ZA"/>
        </w:rPr>
        <w:t xml:space="preserve">նիստում հանձնաժողովը մերժում է այն հայտերը, </w:t>
      </w:r>
      <w:r w:rsidR="00B46279" w:rsidRPr="00B76C56">
        <w:rPr>
          <w:rFonts w:ascii="GHEA Grapalat" w:hAnsi="GHEA Grapalat" w:cs="Sylfaen"/>
          <w:b/>
          <w:sz w:val="20"/>
        </w:rPr>
        <w:t>որոնցում</w:t>
      </w:r>
      <w:r w:rsidR="00B46279" w:rsidRPr="00B76C56">
        <w:rPr>
          <w:rFonts w:ascii="GHEA Grapalat" w:hAnsi="GHEA Grapalat" w:cs="Sylfaen"/>
          <w:b/>
          <w:sz w:val="20"/>
          <w:lang w:val="af-ZA"/>
        </w:rPr>
        <w:t xml:space="preserve"> </w:t>
      </w:r>
      <w:r w:rsidR="00ED6836" w:rsidRPr="00B76C56">
        <w:rPr>
          <w:rFonts w:ascii="GHEA Grapalat" w:hAnsi="GHEA Grapalat" w:cs="Sylfaen"/>
          <w:b/>
          <w:sz w:val="20"/>
        </w:rPr>
        <w:t>բացակայում</w:t>
      </w:r>
      <w:r w:rsidR="00ED6836" w:rsidRPr="00B76C56">
        <w:rPr>
          <w:rFonts w:ascii="GHEA Grapalat" w:hAnsi="GHEA Grapalat" w:cs="Sylfaen"/>
          <w:b/>
          <w:sz w:val="20"/>
          <w:lang w:val="af-ZA"/>
        </w:rPr>
        <w:t xml:space="preserve"> </w:t>
      </w:r>
      <w:r w:rsidR="006F3F15" w:rsidRPr="00B76C56">
        <w:rPr>
          <w:rFonts w:ascii="GHEA Grapalat" w:hAnsi="GHEA Grapalat" w:cs="Sylfaen"/>
          <w:b/>
          <w:sz w:val="20"/>
          <w:lang w:val="hy-AM"/>
        </w:rPr>
        <w:t>են</w:t>
      </w:r>
      <w:r w:rsidR="00763EF7" w:rsidRPr="00B76C56">
        <w:rPr>
          <w:rFonts w:ascii="GHEA Grapalat" w:hAnsi="GHEA Grapalat" w:cs="Sylfaen"/>
          <w:b/>
          <w:sz w:val="20"/>
          <w:lang w:val="af-ZA"/>
        </w:rPr>
        <w:t xml:space="preserve"> </w:t>
      </w:r>
      <w:r w:rsidR="00ED6836" w:rsidRPr="00B76C56">
        <w:rPr>
          <w:rFonts w:ascii="GHEA Grapalat" w:hAnsi="GHEA Grapalat" w:cs="Sylfaen"/>
          <w:b/>
          <w:sz w:val="20"/>
        </w:rPr>
        <w:t>գնային</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առաջարկ</w:t>
      </w:r>
      <w:r w:rsidR="00771A92" w:rsidRPr="00B76C56">
        <w:rPr>
          <w:rFonts w:ascii="GHEA Grapalat" w:hAnsi="GHEA Grapalat" w:cs="Sylfaen"/>
          <w:b/>
          <w:sz w:val="20"/>
        </w:rPr>
        <w:t>ներ</w:t>
      </w:r>
      <w:r w:rsidR="00ED6836" w:rsidRPr="00B76C56">
        <w:rPr>
          <w:rFonts w:ascii="GHEA Grapalat" w:hAnsi="GHEA Grapalat" w:cs="Sylfaen"/>
          <w:b/>
          <w:sz w:val="20"/>
        </w:rPr>
        <w:t>ը</w:t>
      </w:r>
      <w:r w:rsidR="00ED6836" w:rsidRPr="00B76C56">
        <w:rPr>
          <w:rFonts w:ascii="GHEA Grapalat" w:hAnsi="GHEA Grapalat" w:cs="Sylfaen"/>
          <w:b/>
          <w:sz w:val="20"/>
          <w:lang w:val="af-ZA"/>
        </w:rPr>
        <w:t xml:space="preserve"> </w:t>
      </w:r>
      <w:r w:rsidR="006F3F15" w:rsidRPr="00B76C56">
        <w:rPr>
          <w:rFonts w:ascii="GHEA Grapalat" w:hAnsi="GHEA Grapalat" w:cs="Sylfaen"/>
          <w:b/>
          <w:sz w:val="20"/>
          <w:lang w:val="hy-AM"/>
        </w:rPr>
        <w:t>և/կամ հայտի ապահովումը</w:t>
      </w:r>
      <w:r w:rsidR="006F3F15" w:rsidRPr="00B76C56">
        <w:rPr>
          <w:rFonts w:ascii="GHEA Grapalat" w:hAnsi="GHEA Grapalat" w:cs="Sylfaen"/>
          <w:b/>
          <w:sz w:val="20"/>
          <w:lang w:val="af-ZA"/>
        </w:rPr>
        <w:t xml:space="preserve"> </w:t>
      </w:r>
      <w:r w:rsidR="00ED6836" w:rsidRPr="00B76C56">
        <w:rPr>
          <w:rFonts w:ascii="GHEA Grapalat" w:hAnsi="GHEA Grapalat" w:cs="Sylfaen"/>
          <w:b/>
          <w:sz w:val="20"/>
        </w:rPr>
        <w:t>կամ</w:t>
      </w:r>
      <w:r w:rsidR="00ED6836" w:rsidRPr="00B76C56">
        <w:rPr>
          <w:rFonts w:ascii="GHEA Grapalat" w:hAnsi="GHEA Grapalat" w:cs="Sylfaen"/>
          <w:b/>
          <w:sz w:val="20"/>
          <w:lang w:val="af-ZA"/>
        </w:rPr>
        <w:t xml:space="preserve"> </w:t>
      </w:r>
      <w:r w:rsidR="00771A92" w:rsidRPr="00B76C56">
        <w:rPr>
          <w:rFonts w:ascii="GHEA Grapalat" w:hAnsi="GHEA Grapalat" w:cs="Sylfaen"/>
          <w:b/>
          <w:sz w:val="20"/>
          <w:lang w:val="af-ZA"/>
        </w:rPr>
        <w:t xml:space="preserve">դրանք </w:t>
      </w:r>
      <w:r w:rsidR="00ED6836" w:rsidRPr="00B76C56">
        <w:rPr>
          <w:rFonts w:ascii="GHEA Grapalat" w:hAnsi="GHEA Grapalat" w:cs="Sylfaen"/>
          <w:b/>
          <w:sz w:val="20"/>
        </w:rPr>
        <w:t>ներկայացված</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են</w:t>
      </w:r>
      <w:r w:rsidR="00B1695D" w:rsidRPr="00B76C56">
        <w:rPr>
          <w:rFonts w:ascii="GHEA Grapalat" w:hAnsi="GHEA Grapalat" w:cs="Sylfaen"/>
          <w:b/>
          <w:sz w:val="20"/>
          <w:lang w:val="af-ZA"/>
        </w:rPr>
        <w:t xml:space="preserve"> </w:t>
      </w:r>
      <w:r w:rsidR="00ED6836" w:rsidRPr="00B76C56">
        <w:rPr>
          <w:rFonts w:ascii="GHEA Grapalat" w:hAnsi="GHEA Grapalat" w:cs="Sylfaen"/>
          <w:b/>
          <w:sz w:val="20"/>
        </w:rPr>
        <w:t>հրավերի</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պահանջներին</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անհամապատասխան</w:t>
      </w:r>
      <w:r w:rsidR="00F61898" w:rsidRPr="00B76C56">
        <w:rPr>
          <w:rFonts w:ascii="GHEA Grapalat" w:hAnsi="GHEA Grapalat" w:cs="Sylfaen"/>
          <w:b/>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79EB7A11"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1369BD" w:rsidRPr="004B52EC">
        <w:rPr>
          <w:rFonts w:ascii="GHEA Grapalat" w:hAnsi="GHEA Grapalat" w:cs="Sylfaen"/>
          <w:b/>
          <w:i w:val="0"/>
          <w:lang w:val="hy-AM"/>
        </w:rPr>
        <w:t>ՀՀ Կենտրոնական բանկի կողմից սահմանված</w:t>
      </w:r>
      <w:r w:rsidR="001369BD" w:rsidRPr="000A0060">
        <w:rPr>
          <w:rFonts w:ascii="GHEA Grapalat" w:hAnsi="GHEA Grapalat" w:cs="Sylfaen"/>
          <w:b/>
          <w:i w:val="0"/>
          <w:lang w:val="af-ZA"/>
        </w:rPr>
        <w:t xml:space="preserve"> </w:t>
      </w:r>
      <w:r w:rsidR="001369BD">
        <w:rPr>
          <w:rFonts w:ascii="GHEA Grapalat" w:hAnsi="GHEA Grapalat" w:cs="Sylfaen"/>
          <w:b/>
          <w:i w:val="0"/>
          <w:lang w:val="af-ZA"/>
        </w:rPr>
        <w:t xml:space="preserve">տվյալ </w:t>
      </w:r>
      <w:r w:rsidR="001369BD" w:rsidRPr="004B52EC">
        <w:rPr>
          <w:rFonts w:ascii="GHEA Grapalat" w:hAnsi="GHEA Grapalat" w:cs="Sylfaen"/>
          <w:b/>
          <w:i w:val="0"/>
          <w:lang w:val="hy-AM"/>
        </w:rPr>
        <w:t xml:space="preserve">օրվա </w:t>
      </w:r>
      <w:r w:rsidR="00263447">
        <w:rPr>
          <w:rStyle w:val="FootnoteReference"/>
          <w:rFonts w:ascii="GHEA Grapalat" w:hAnsi="GHEA Grapalat" w:cs="Sylfaen"/>
          <w:i w:val="0"/>
          <w:szCs w:val="24"/>
          <w:lang w:val="af-ZA"/>
        </w:rPr>
        <w:footnoteReference w:id="4"/>
      </w:r>
      <w:r w:rsidR="001369BD" w:rsidRPr="00925555">
        <w:rPr>
          <w:rFonts w:ascii="GHEA Grapalat" w:hAnsi="GHEA Grapalat" w:cs="Sylfaen"/>
          <w:b/>
          <w:i w:val="0"/>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lastRenderedPageBreak/>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514934B" w:rsidR="00120F8A" w:rsidRPr="00057EFE" w:rsidRDefault="00120F8A" w:rsidP="00120F8A">
      <w:pPr>
        <w:pStyle w:val="BodyTextIndent2"/>
        <w:spacing w:line="240" w:lineRule="auto"/>
        <w:ind w:firstLine="567"/>
        <w:rPr>
          <w:rFonts w:ascii="GHEA Grapalat" w:hAnsi="GHEA Grapalat" w:cs="Sylfaen"/>
          <w:b/>
          <w:lang w:val="hy-AM"/>
        </w:rPr>
      </w:pPr>
      <w:r w:rsidRPr="00057EFE">
        <w:rPr>
          <w:rFonts w:ascii="GHEA Grapalat" w:hAnsi="GHEA Grapalat" w:cs="Sylfaen"/>
          <w:b/>
          <w:lang w:val="es-ES"/>
        </w:rPr>
        <w:t>Անգործության</w:t>
      </w:r>
      <w:r w:rsidRPr="00057EFE">
        <w:rPr>
          <w:rFonts w:ascii="GHEA Grapalat" w:hAnsi="GHEA Grapalat" w:cs="Arial"/>
          <w:b/>
          <w:lang w:val="es-ES"/>
        </w:rPr>
        <w:t xml:space="preserve"> </w:t>
      </w:r>
      <w:r w:rsidRPr="00057EFE">
        <w:rPr>
          <w:rFonts w:ascii="GHEA Grapalat" w:hAnsi="GHEA Grapalat" w:cs="Sylfaen"/>
          <w:b/>
          <w:lang w:val="es-ES"/>
        </w:rPr>
        <w:t>ժամկետը</w:t>
      </w:r>
      <w:r w:rsidRPr="00057EFE">
        <w:rPr>
          <w:rFonts w:ascii="GHEA Grapalat" w:hAnsi="GHEA Grapalat" w:cs="Arial"/>
          <w:b/>
          <w:lang w:val="es-ES"/>
        </w:rPr>
        <w:t xml:space="preserve"> </w:t>
      </w:r>
      <w:r w:rsidRPr="00057EFE">
        <w:rPr>
          <w:rFonts w:ascii="GHEA Grapalat" w:hAnsi="GHEA Grapalat" w:cs="Sylfaen"/>
          <w:b/>
          <w:lang w:val="es-ES"/>
        </w:rPr>
        <w:t>սույն</w:t>
      </w:r>
      <w:r w:rsidRPr="00057EFE">
        <w:rPr>
          <w:rFonts w:ascii="GHEA Grapalat" w:hAnsi="GHEA Grapalat" w:cs="Arial"/>
          <w:b/>
          <w:lang w:val="es-ES"/>
        </w:rPr>
        <w:t xml:space="preserve"> </w:t>
      </w:r>
      <w:r w:rsidRPr="00057EFE">
        <w:rPr>
          <w:rFonts w:ascii="GHEA Grapalat" w:hAnsi="GHEA Grapalat" w:cs="Sylfaen"/>
          <w:b/>
          <w:lang w:val="es-ES"/>
        </w:rPr>
        <w:t>ընթացակարգի</w:t>
      </w:r>
      <w:r w:rsidRPr="00057EFE">
        <w:rPr>
          <w:rFonts w:ascii="GHEA Grapalat" w:hAnsi="GHEA Grapalat" w:cs="Arial"/>
          <w:b/>
          <w:lang w:val="es-ES"/>
        </w:rPr>
        <w:t xml:space="preserve"> </w:t>
      </w:r>
      <w:r w:rsidRPr="00057EFE">
        <w:rPr>
          <w:rFonts w:ascii="GHEA Grapalat" w:hAnsi="GHEA Grapalat" w:cs="Sylfaen"/>
          <w:b/>
          <w:lang w:val="es-ES"/>
        </w:rPr>
        <w:t xml:space="preserve">դեպքում « </w:t>
      </w:r>
      <w:r w:rsidR="00057EFE" w:rsidRPr="00057EFE">
        <w:rPr>
          <w:rFonts w:ascii="GHEA Grapalat" w:hAnsi="GHEA Grapalat" w:cs="Sylfaen"/>
          <w:b/>
          <w:lang w:val="es-ES"/>
        </w:rPr>
        <w:t>10</w:t>
      </w:r>
      <w:r w:rsidRPr="00057EFE">
        <w:rPr>
          <w:rFonts w:ascii="GHEA Grapalat" w:hAnsi="GHEA Grapalat" w:cs="Sylfaen"/>
          <w:b/>
          <w:lang w:val="es-ES"/>
        </w:rPr>
        <w:t xml:space="preserve"> » օրացուցային</w:t>
      </w:r>
      <w:r w:rsidRPr="00057EFE">
        <w:rPr>
          <w:rFonts w:ascii="GHEA Grapalat" w:hAnsi="GHEA Grapalat" w:cs="Arial"/>
          <w:b/>
          <w:lang w:val="es-ES"/>
        </w:rPr>
        <w:t xml:space="preserve"> </w:t>
      </w:r>
      <w:r w:rsidRPr="00057EFE">
        <w:rPr>
          <w:rFonts w:ascii="GHEA Grapalat" w:hAnsi="GHEA Grapalat" w:cs="Sylfaen"/>
          <w:b/>
          <w:lang w:val="es-ES"/>
        </w:rPr>
        <w:t>օր</w:t>
      </w:r>
      <w:r w:rsidRPr="00057EFE">
        <w:rPr>
          <w:rFonts w:ascii="GHEA Grapalat" w:hAnsi="GHEA Grapalat" w:cs="Arial"/>
          <w:b/>
          <w:lang w:val="es-ES"/>
        </w:rPr>
        <w:t xml:space="preserve"> </w:t>
      </w:r>
      <w:r w:rsidRPr="00057EFE">
        <w:rPr>
          <w:rFonts w:ascii="GHEA Grapalat" w:hAnsi="GHEA Grapalat" w:cs="Sylfaen"/>
          <w:b/>
          <w:lang w:val="es-ES"/>
        </w:rPr>
        <w:t>է</w:t>
      </w:r>
      <w:r w:rsidRPr="00057EFE">
        <w:rPr>
          <w:rFonts w:ascii="GHEA Grapalat" w:hAnsi="GHEA Grapalat" w:cs="Tahoma"/>
          <w:b/>
          <w:lang w:val="es-ES"/>
        </w:rPr>
        <w:t>։</w:t>
      </w:r>
      <w:r w:rsidRPr="00057EFE">
        <w:rPr>
          <w:rFonts w:ascii="GHEA Grapalat" w:hAnsi="GHEA Grapalat"/>
          <w:b/>
          <w:lang w:val="es-ES"/>
        </w:rPr>
        <w:t xml:space="preserve"> </w:t>
      </w:r>
      <w:r w:rsidRPr="00057EFE">
        <w:rPr>
          <w:rFonts w:ascii="GHEA Grapalat" w:hAnsi="GHEA Grapalat" w:cs="Sylfaen"/>
          <w:b/>
          <w:lang w:val="es-ES"/>
        </w:rPr>
        <w:t>Անգործության</w:t>
      </w:r>
      <w:r w:rsidRPr="00057EFE">
        <w:rPr>
          <w:rFonts w:ascii="GHEA Grapalat" w:hAnsi="GHEA Grapalat" w:cs="Arial"/>
          <w:b/>
          <w:lang w:val="es-ES"/>
        </w:rPr>
        <w:t xml:space="preserve"> </w:t>
      </w:r>
      <w:r w:rsidRPr="00057EFE">
        <w:rPr>
          <w:rFonts w:ascii="GHEA Grapalat" w:hAnsi="GHEA Grapalat" w:cs="Sylfaen"/>
          <w:b/>
          <w:lang w:val="es-ES"/>
        </w:rPr>
        <w:t>ժամկետը</w:t>
      </w:r>
      <w:r w:rsidRPr="00057EFE">
        <w:rPr>
          <w:rFonts w:ascii="GHEA Grapalat" w:hAnsi="GHEA Grapalat" w:cs="Arial"/>
          <w:b/>
          <w:lang w:val="es-ES"/>
        </w:rPr>
        <w:t xml:space="preserve"> </w:t>
      </w:r>
      <w:r w:rsidRPr="00057EFE">
        <w:rPr>
          <w:rFonts w:ascii="GHEA Grapalat" w:hAnsi="GHEA Grapalat" w:cs="Sylfaen"/>
          <w:b/>
          <w:lang w:val="es-ES"/>
        </w:rPr>
        <w:t>կիրառելի</w:t>
      </w:r>
      <w:r w:rsidRPr="00057EFE">
        <w:rPr>
          <w:rFonts w:ascii="GHEA Grapalat" w:hAnsi="GHEA Grapalat" w:cs="Sylfaen"/>
          <w:b/>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w:t>
      </w:r>
      <w:r w:rsidR="0005035B" w:rsidRPr="00E6597C">
        <w:rPr>
          <w:rFonts w:ascii="GHEA Grapalat" w:hAnsi="GHEA Grapalat" w:cs="Sylfaen"/>
          <w:sz w:val="20"/>
          <w:lang w:val="af-ZA"/>
        </w:rPr>
        <w:lastRenderedPageBreak/>
        <w:t xml:space="preserve">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58FE3C69"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906132" w:rsidRPr="00532617">
        <w:rPr>
          <w:rFonts w:ascii="GHEA Grapalat" w:hAnsi="GHEA Grapalat" w:cs="Sylfaen"/>
          <w:sz w:val="20"/>
          <w:lang w:val="hy-AM"/>
        </w:rPr>
        <w:t>Որակավորման</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hy-AM"/>
        </w:rPr>
        <w:t>և</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hy-AM"/>
        </w:rPr>
        <w:t>պ</w:t>
      </w:r>
      <w:r w:rsidR="00906132" w:rsidRPr="00532617">
        <w:rPr>
          <w:rFonts w:ascii="GHEA Grapalat" w:hAnsi="GHEA Grapalat" w:cs="Sylfaen"/>
          <w:sz w:val="20"/>
          <w:lang w:val="ru-RU"/>
        </w:rPr>
        <w:t>այմանագրի</w:t>
      </w:r>
      <w:r w:rsidR="00906132" w:rsidRPr="00532617">
        <w:rPr>
          <w:rFonts w:ascii="GHEA Grapalat" w:hAnsi="GHEA Grapalat" w:cs="Sylfaen"/>
          <w:sz w:val="20"/>
          <w:lang w:val="hy-AM"/>
        </w:rPr>
        <w:t xml:space="preserve"> </w:t>
      </w:r>
      <w:r w:rsidR="00906132" w:rsidRPr="00532617">
        <w:rPr>
          <w:rFonts w:ascii="GHEA Grapalat" w:hAnsi="GHEA Grapalat" w:cs="Sylfaen"/>
          <w:sz w:val="20"/>
          <w:lang w:val="ru-RU"/>
        </w:rPr>
        <w:t>ապահովում</w:t>
      </w:r>
      <w:r w:rsidR="00906132" w:rsidRPr="00532617">
        <w:rPr>
          <w:rFonts w:ascii="GHEA Grapalat" w:hAnsi="GHEA Grapalat" w:cs="Sylfaen"/>
          <w:sz w:val="20"/>
          <w:lang w:val="hy-AM"/>
        </w:rPr>
        <w:t>ները</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ներկայացնելու</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պահանջի</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հիման</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վրա</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այն</w:t>
      </w:r>
      <w:r w:rsidR="00906132" w:rsidRPr="00532617">
        <w:rPr>
          <w:rFonts w:ascii="GHEA Grapalat" w:hAnsi="GHEA Grapalat" w:cs="Sylfaen"/>
          <w:sz w:val="20"/>
          <w:lang w:val="af-ZA"/>
        </w:rPr>
        <w:t xml:space="preserve"> </w:t>
      </w:r>
      <w:r w:rsidR="00906132" w:rsidRPr="008960F6">
        <w:rPr>
          <w:rFonts w:ascii="GHEA Grapalat" w:hAnsi="GHEA Grapalat" w:cs="Sylfaen"/>
          <w:sz w:val="20"/>
          <w:lang w:val="ru-RU"/>
        </w:rPr>
        <w:t>ստանալու</w:t>
      </w:r>
      <w:r w:rsidR="00906132" w:rsidRPr="003B269F">
        <w:rPr>
          <w:rFonts w:ascii="GHEA Grapalat" w:hAnsi="GHEA Grapalat" w:cs="Sylfaen"/>
          <w:sz w:val="20"/>
          <w:lang w:val="af-ZA"/>
        </w:rPr>
        <w:t xml:space="preserve"> </w:t>
      </w:r>
      <w:r w:rsidR="00906132" w:rsidRPr="003B269F">
        <w:rPr>
          <w:rFonts w:ascii="GHEA Grapalat" w:hAnsi="GHEA Grapalat" w:cs="Sylfaen"/>
          <w:sz w:val="20"/>
          <w:lang w:val="ru-RU"/>
        </w:rPr>
        <w:t>օրվանից</w:t>
      </w:r>
      <w:r w:rsidR="00906132" w:rsidRPr="003B269F">
        <w:rPr>
          <w:rFonts w:ascii="GHEA Grapalat" w:hAnsi="GHEA Grapalat" w:cs="Sylfaen"/>
          <w:sz w:val="20"/>
          <w:lang w:val="af-ZA"/>
        </w:rPr>
        <w:t xml:space="preserve"> </w:t>
      </w:r>
      <w:r w:rsidR="00906132">
        <w:rPr>
          <w:rFonts w:ascii="GHEA Grapalat" w:hAnsi="GHEA Grapalat" w:cs="Sylfaen"/>
          <w:sz w:val="20"/>
          <w:lang w:val="hy-AM"/>
        </w:rPr>
        <w:t xml:space="preserve">հետո </w:t>
      </w:r>
      <w:r w:rsidR="00906132" w:rsidRPr="003B269F">
        <w:rPr>
          <w:rFonts w:ascii="GHEA Grapalat" w:hAnsi="GHEA Grapalat" w:cs="Sylfaen"/>
          <w:sz w:val="20"/>
          <w:lang w:val="hy-AM"/>
        </w:rPr>
        <w:t xml:space="preserve">5 </w:t>
      </w:r>
      <w:r w:rsidR="00906132" w:rsidRPr="00507CF0">
        <w:rPr>
          <w:rFonts w:ascii="GHEA Grapalat" w:hAnsi="GHEA Grapalat" w:cs="Sylfaen"/>
          <w:sz w:val="20"/>
          <w:lang w:val="af-ZA"/>
        </w:rPr>
        <w:t xml:space="preserve">աշխատանքային </w:t>
      </w:r>
      <w:r w:rsidR="00906132" w:rsidRPr="00507CF0">
        <w:rPr>
          <w:rFonts w:ascii="GHEA Grapalat" w:hAnsi="GHEA Grapalat" w:cs="Sylfaen"/>
          <w:sz w:val="20"/>
          <w:lang w:val="ru-RU"/>
        </w:rPr>
        <w:t>օրվա</w:t>
      </w:r>
      <w:r w:rsidR="00906132" w:rsidRPr="00507CF0">
        <w:rPr>
          <w:rFonts w:ascii="GHEA Grapalat" w:hAnsi="GHEA Grapalat" w:cs="Sylfaen"/>
          <w:sz w:val="20"/>
          <w:lang w:val="af-ZA"/>
        </w:rPr>
        <w:t xml:space="preserve"> </w:t>
      </w:r>
      <w:r w:rsidR="00906132" w:rsidRPr="00EF056B">
        <w:rPr>
          <w:rFonts w:ascii="GHEA Grapalat" w:hAnsi="GHEA Grapalat" w:cs="Sylfaen"/>
          <w:sz w:val="20"/>
          <w:lang w:val="ru-RU"/>
        </w:rPr>
        <w:t>ընթացքում</w:t>
      </w:r>
      <w:r w:rsidR="00906132" w:rsidRPr="00675DB0">
        <w:rPr>
          <w:rFonts w:ascii="GHEA Grapalat" w:hAnsi="GHEA Grapalat" w:cs="Sylfaen"/>
          <w:sz w:val="20"/>
          <w:lang w:val="af-ZA"/>
        </w:rPr>
        <w:t xml:space="preserve">, </w:t>
      </w:r>
      <w:r w:rsidR="00906132" w:rsidRPr="00675DB0">
        <w:rPr>
          <w:rFonts w:ascii="GHEA Grapalat" w:hAnsi="GHEA Grapalat" w:cs="Sylfaen"/>
          <w:sz w:val="20"/>
          <w:lang w:val="ru-RU"/>
        </w:rPr>
        <w:t>ընտրված</w:t>
      </w:r>
      <w:r w:rsidR="00906132" w:rsidRPr="00675DB0">
        <w:rPr>
          <w:rFonts w:ascii="GHEA Grapalat" w:hAnsi="GHEA Grapalat" w:cs="Sylfaen"/>
          <w:sz w:val="20"/>
          <w:lang w:val="af-ZA"/>
        </w:rPr>
        <w:t xml:space="preserve"> </w:t>
      </w:r>
      <w:r w:rsidR="00906132" w:rsidRPr="00B85339">
        <w:rPr>
          <w:rFonts w:ascii="GHEA Grapalat" w:hAnsi="GHEA Grapalat" w:cs="Sylfaen"/>
          <w:sz w:val="20"/>
          <w:lang w:val="ru-RU"/>
        </w:rPr>
        <w:t>մասնակիցը</w:t>
      </w:r>
      <w:r w:rsidR="00906132" w:rsidRPr="00840613">
        <w:rPr>
          <w:rFonts w:ascii="GHEA Grapalat" w:hAnsi="GHEA Grapalat" w:cs="Sylfaen"/>
          <w:sz w:val="20"/>
          <w:lang w:val="af-ZA"/>
        </w:rPr>
        <w:t xml:space="preserve"> </w:t>
      </w:r>
      <w:r w:rsidR="00906132" w:rsidRPr="00840613">
        <w:rPr>
          <w:rFonts w:ascii="GHEA Grapalat" w:hAnsi="GHEA Grapalat" w:cs="Sylfaen"/>
          <w:sz w:val="20"/>
          <w:lang w:val="ru-RU"/>
        </w:rPr>
        <w:t>պարտավոր</w:t>
      </w:r>
      <w:r w:rsidR="00906132" w:rsidRPr="004C6D52">
        <w:rPr>
          <w:rFonts w:ascii="GHEA Grapalat" w:hAnsi="GHEA Grapalat" w:cs="Sylfaen"/>
          <w:sz w:val="20"/>
          <w:lang w:val="af-ZA"/>
        </w:rPr>
        <w:t xml:space="preserve"> </w:t>
      </w:r>
      <w:r w:rsidR="00906132" w:rsidRPr="006D2E03">
        <w:rPr>
          <w:rFonts w:ascii="GHEA Grapalat" w:hAnsi="GHEA Grapalat" w:cs="Sylfaen"/>
          <w:sz w:val="20"/>
          <w:lang w:val="ru-RU"/>
        </w:rPr>
        <w:t>է</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ru-RU"/>
        </w:rPr>
        <w:t>ներկայացնել</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որակավորման</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և</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ru-RU"/>
        </w:rPr>
        <w:t>պայմանագրի</w:t>
      </w:r>
      <w:r w:rsidR="00906132" w:rsidRPr="006D2E03">
        <w:rPr>
          <w:rFonts w:ascii="GHEA Grapalat" w:hAnsi="GHEA Grapalat" w:cs="Sylfaen"/>
          <w:sz w:val="20"/>
          <w:lang w:val="hy-AM"/>
        </w:rPr>
        <w:t xml:space="preserve"> </w:t>
      </w:r>
      <w:r w:rsidR="00906132" w:rsidRPr="006D2E03">
        <w:rPr>
          <w:rFonts w:ascii="GHEA Grapalat" w:hAnsi="GHEA Grapalat" w:cs="Sylfaen"/>
          <w:sz w:val="20"/>
          <w:lang w:val="ru-RU"/>
        </w:rPr>
        <w:t>ապահովում</w:t>
      </w:r>
      <w:r w:rsidR="00906132" w:rsidRPr="006D2E03">
        <w:rPr>
          <w:rFonts w:ascii="GHEA Grapalat" w:hAnsi="GHEA Grapalat" w:cs="Sylfaen"/>
          <w:sz w:val="20"/>
          <w:lang w:val="hy-AM"/>
        </w:rPr>
        <w:t>ներ</w:t>
      </w:r>
      <w:r w:rsidR="00906132" w:rsidRPr="006D2E03">
        <w:rPr>
          <w:rFonts w:ascii="GHEA Grapalat" w:hAnsi="GHEA Grapalat" w:cs="Sylfaen"/>
          <w:sz w:val="20"/>
          <w:lang w:val="ru-RU"/>
        </w:rPr>
        <w:t>։</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մասնակցի</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հետ</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պայմանագիր</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կնքվում</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է</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եթե</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վերջինս</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ներկայացնում</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է</w:t>
      </w:r>
      <w:r w:rsidR="00906132" w:rsidRPr="006D2E0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FootnoteReference"/>
          <w:rFonts w:ascii="GHEA Grapalat" w:hAnsi="GHEA Grapalat" w:cs="Sylfaen"/>
          <w:sz w:val="20"/>
          <w:lang w:val="hy-AM"/>
        </w:rPr>
        <w:footnoteReference w:id="5"/>
      </w:r>
    </w:p>
    <w:p w14:paraId="210F8E4A" w14:textId="57D372A3"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906132" w:rsidRPr="00906132">
        <w:rPr>
          <w:rFonts w:ascii="GHEA Grapalat" w:hAnsi="GHEA Grapalat" w:cs="Sylfaen"/>
          <w:b/>
          <w:sz w:val="20"/>
          <w:lang w:val="hy-AM"/>
        </w:rPr>
        <w:t>Որակավորման</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ապահովումը</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ներկայացվում</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է</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 xml:space="preserve">տուժանքի </w:t>
      </w:r>
      <w:r w:rsidR="00906132" w:rsidRPr="00906132">
        <w:rPr>
          <w:rFonts w:ascii="GHEA Grapalat" w:hAnsi="GHEA Grapalat" w:cs="Sylfaen"/>
          <w:b/>
          <w:sz w:val="20"/>
          <w:lang w:val="af-ZA"/>
        </w:rPr>
        <w:t>(</w:t>
      </w:r>
      <w:r w:rsidR="00906132" w:rsidRPr="00906132">
        <w:rPr>
          <w:rFonts w:ascii="GHEA Grapalat" w:hAnsi="GHEA Grapalat" w:cs="Sylfaen"/>
          <w:b/>
          <w:sz w:val="20"/>
          <w:lang w:val="hy-AM"/>
        </w:rPr>
        <w:t>հավելված 4</w:t>
      </w:r>
      <w:r w:rsidR="00906132" w:rsidRPr="00906132">
        <w:rPr>
          <w:rFonts w:ascii="Cambria Math" w:hAnsi="Cambria Math" w:cs="Cambria Math"/>
          <w:b/>
          <w:sz w:val="20"/>
          <w:lang w:val="hy-AM"/>
        </w:rPr>
        <w:t>․</w:t>
      </w:r>
      <w:r w:rsidR="00906132" w:rsidRPr="00906132">
        <w:rPr>
          <w:rFonts w:ascii="GHEA Grapalat" w:hAnsi="GHEA Grapalat" w:cs="Sylfaen"/>
          <w:b/>
          <w:sz w:val="20"/>
          <w:lang w:val="hy-AM"/>
        </w:rPr>
        <w:t>2</w:t>
      </w:r>
      <w:r w:rsidR="00906132" w:rsidRPr="00906132">
        <w:rPr>
          <w:rFonts w:ascii="GHEA Grapalat" w:hAnsi="GHEA Grapalat" w:cs="Sylfaen"/>
          <w:b/>
          <w:sz w:val="20"/>
          <w:lang w:val="af-ZA"/>
        </w:rPr>
        <w:t>)</w:t>
      </w:r>
      <w:r w:rsidR="00906132" w:rsidRPr="00906132">
        <w:rPr>
          <w:rFonts w:ascii="GHEA Grapalat" w:hAnsi="GHEA Grapalat" w:cs="Sylfaen"/>
          <w:b/>
          <w:sz w:val="20"/>
          <w:lang w:val="hy-AM"/>
        </w:rPr>
        <w:t xml:space="preserve"> </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կամ</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կանխիկ</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փողի</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ձևով</w:t>
      </w:r>
      <w:r w:rsidR="00906132" w:rsidRPr="00A71D81">
        <w:rPr>
          <w:rFonts w:ascii="GHEA Grapalat" w:hAnsi="GHEA Grapalat" w:cs="Sylfaen"/>
          <w:sz w:val="20"/>
          <w:lang w:val="hy-AM"/>
        </w:rPr>
        <w:t>:</w:t>
      </w:r>
      <w:r w:rsidR="00906132" w:rsidRPr="00A71D81">
        <w:rPr>
          <w:rFonts w:ascii="GHEA Grapalat" w:hAnsi="GHEA Grapalat" w:cs="Sylfaen"/>
          <w:sz w:val="20"/>
          <w:lang w:val="af-ZA"/>
        </w:rPr>
        <w:t xml:space="preserve"> Ընդ որում ապահովումը</w:t>
      </w:r>
      <w:r w:rsidR="00906132" w:rsidRPr="00A71D81">
        <w:rPr>
          <w:rFonts w:ascii="GHEA Grapalat" w:hAnsi="GHEA Grapalat"/>
          <w:color w:val="000000"/>
          <w:shd w:val="clear" w:color="auto" w:fill="FFFFFF"/>
          <w:lang w:val="af-ZA"/>
        </w:rPr>
        <w:t xml:space="preserve"> </w:t>
      </w:r>
      <w:r w:rsidR="00906132" w:rsidRPr="006D2E03">
        <w:rPr>
          <w:rFonts w:ascii="GHEA Grapalat" w:hAnsi="GHEA Grapalat" w:cs="Sylfaen"/>
          <w:sz w:val="20"/>
          <w:lang w:val="hy-AM"/>
        </w:rPr>
        <w:t>պետք</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է</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վավեր</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լինի</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առնվազն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մինչև</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պայմանագրի</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կատարման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արդյունքը</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պատվիրատուի</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կողմից</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ամբողջական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ընդունվելու</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օրվան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հաջորդող</w:t>
      </w:r>
      <w:r w:rsidR="00906132" w:rsidRPr="00A71D81">
        <w:rPr>
          <w:rFonts w:ascii="GHEA Grapalat" w:hAnsi="GHEA Grapalat" w:cs="Sylfaen"/>
          <w:sz w:val="20"/>
          <w:lang w:val="af-ZA"/>
        </w:rPr>
        <w:t xml:space="preserve"> </w:t>
      </w:r>
      <w:r w:rsidR="00906132" w:rsidRPr="00906132">
        <w:rPr>
          <w:rFonts w:ascii="GHEA Grapalat" w:hAnsi="GHEA Grapalat" w:cs="Sylfaen"/>
          <w:b/>
          <w:sz w:val="20"/>
          <w:lang w:val="hy-AM"/>
        </w:rPr>
        <w:t>2</w:t>
      </w:r>
      <w:r w:rsidR="00906132" w:rsidRPr="00906132">
        <w:rPr>
          <w:rFonts w:ascii="GHEA Grapalat" w:hAnsi="GHEA Grapalat" w:cs="Sylfaen"/>
          <w:b/>
          <w:sz w:val="20"/>
          <w:lang w:val="af-ZA"/>
        </w:rPr>
        <w:t>0-</w:t>
      </w:r>
      <w:r w:rsidR="00906132" w:rsidRPr="00906132">
        <w:rPr>
          <w:rFonts w:ascii="GHEA Grapalat" w:hAnsi="GHEA Grapalat" w:cs="Sylfaen"/>
          <w:b/>
          <w:sz w:val="20"/>
          <w:lang w:val="hy-AM"/>
        </w:rPr>
        <w:t>րդ</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աշխատանքային</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օրը</w:t>
      </w:r>
      <w:r w:rsidR="008D6C6C" w:rsidRPr="001A66F4">
        <w:rPr>
          <w:rFonts w:ascii="GHEA Grapalat" w:hAnsi="GHEA Grapalat" w:cs="Sylfaen"/>
          <w:b/>
          <w:sz w:val="20"/>
          <w:lang w:val="af-ZA"/>
        </w:rPr>
        <w:t xml:space="preserve"> </w:t>
      </w:r>
      <w:r w:rsidR="008D6C6C" w:rsidRPr="001A66F4">
        <w:rPr>
          <w:rFonts w:ascii="GHEA Grapalat" w:hAnsi="GHEA Grapalat" w:cs="Arial"/>
          <w:b/>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6"/>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lastRenderedPageBreak/>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3D10336A" w:rsidR="0034164E" w:rsidRPr="00D838EB" w:rsidRDefault="0034164E" w:rsidP="00265A5A">
      <w:pPr>
        <w:pStyle w:val="NormalWeb"/>
        <w:shd w:val="clear" w:color="auto" w:fill="FFFFFF"/>
        <w:spacing w:before="0" w:beforeAutospacing="0" w:after="0" w:afterAutospacing="0"/>
        <w:ind w:firstLine="375"/>
        <w:jc w:val="both"/>
        <w:rPr>
          <w:rFonts w:ascii="GHEA Grapalat" w:hAnsi="GHEA Grapalat" w:cs="Arial"/>
          <w:b/>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w:t>
      </w:r>
      <w:r w:rsidRPr="00D838EB">
        <w:rPr>
          <w:rFonts w:ascii="GHEA Grapalat" w:hAnsi="GHEA Grapalat" w:cs="Arial"/>
          <w:b/>
          <w:sz w:val="20"/>
          <w:lang w:val="hy-AM"/>
        </w:rPr>
        <w:t>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354323CD" w:rsidR="00281740" w:rsidRPr="00D838EB" w:rsidRDefault="00281740" w:rsidP="00281740">
      <w:pPr>
        <w:ind w:firstLine="567"/>
        <w:jc w:val="both"/>
        <w:rPr>
          <w:rFonts w:ascii="GHEA Grapalat" w:hAnsi="GHEA Grapalat" w:cs="Sylfaen"/>
          <w:b/>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w:t>
      </w:r>
      <w:r w:rsidR="00501A05" w:rsidRPr="00D838EB">
        <w:rPr>
          <w:rFonts w:ascii="GHEA Grapalat" w:hAnsi="GHEA Grapalat" w:cs="Sylfaen"/>
          <w:b/>
          <w:sz w:val="20"/>
          <w:lang w:val="hy-AM"/>
        </w:rPr>
        <w:t xml:space="preserve">Պայմանագրի ապահովումը ներկայացվում է </w:t>
      </w:r>
      <w:r w:rsidR="00547B47" w:rsidRPr="00547B47">
        <w:rPr>
          <w:rFonts w:ascii="GHEA Grapalat" w:hAnsi="GHEA Grapalat" w:cs="Sylfaen"/>
          <w:b/>
          <w:sz w:val="20"/>
          <w:lang w:val="hy-AM"/>
        </w:rPr>
        <w:t>միակողմանի հաստատված հայտարարության՝ տուժանքի (հավելված 5.1) կամ կանխիկ փողի ձևով</w:t>
      </w:r>
      <w:r w:rsidR="00501A05" w:rsidRPr="00D838EB">
        <w:rPr>
          <w:rFonts w:ascii="GHEA Grapalat" w:hAnsi="GHEA Grapalat" w:cs="Sylfaen"/>
          <w:b/>
          <w:sz w:val="20"/>
          <w:lang w:val="hy-AM"/>
        </w:rPr>
        <w:t xml:space="preserve"> :</w:t>
      </w:r>
      <w:r w:rsidR="00D90E1A" w:rsidRPr="00D838EB">
        <w:rPr>
          <w:rStyle w:val="FootnoteReference"/>
          <w:rFonts w:ascii="GHEA Grapalat" w:hAnsi="GHEA Grapalat" w:cs="Sylfaen"/>
          <w:b/>
          <w:sz w:val="20"/>
          <w:lang w:val="hy-AM"/>
        </w:rPr>
        <w:footnoteReference w:id="7"/>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6E6BD328" w:rsidR="00281740" w:rsidRPr="00E6597C" w:rsidRDefault="00281740" w:rsidP="00281740">
      <w:pPr>
        <w:ind w:firstLine="567"/>
        <w:jc w:val="both"/>
        <w:rPr>
          <w:rFonts w:ascii="GHEA Grapalat" w:hAnsi="GHEA Grapalat"/>
          <w:sz w:val="20"/>
          <w:szCs w:val="20"/>
          <w:lang w:val="hy-AM"/>
        </w:rPr>
      </w:pPr>
      <w:r w:rsidRPr="00D838EB">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838EB">
        <w:rPr>
          <w:rFonts w:ascii="GHEA Grapalat" w:hAnsi="GHEA Grapalat" w:cs="Sylfaen"/>
          <w:b/>
          <w:sz w:val="20"/>
          <w:lang w:val="hy-AM"/>
        </w:rPr>
        <w:t xml:space="preserve">ամբողջական կատարման վերջին օրվան հաջորդող </w:t>
      </w:r>
      <w:r w:rsidR="00547B47" w:rsidRPr="00092FE9">
        <w:rPr>
          <w:rFonts w:ascii="GHEA Grapalat" w:hAnsi="GHEA Grapalat" w:cs="Sylfaen"/>
          <w:b/>
          <w:sz w:val="20"/>
          <w:lang w:val="hy-AM"/>
        </w:rPr>
        <w:t>2</w:t>
      </w:r>
      <w:r w:rsidRPr="00D838EB">
        <w:rPr>
          <w:rFonts w:ascii="GHEA Grapalat" w:hAnsi="GHEA Grapalat" w:cs="Sylfaen"/>
          <w:b/>
          <w:sz w:val="20"/>
          <w:lang w:val="hy-AM"/>
        </w:rPr>
        <w:t xml:space="preserve">0-րդ </w:t>
      </w:r>
      <w:r w:rsidR="00A558B9" w:rsidRPr="00D838EB">
        <w:rPr>
          <w:rFonts w:ascii="GHEA Grapalat" w:hAnsi="GHEA Grapalat" w:cs="Sylfaen"/>
          <w:b/>
          <w:sz w:val="20"/>
          <w:lang w:val="hy-AM"/>
        </w:rPr>
        <w:t>աշխատանքային</w:t>
      </w:r>
      <w:r w:rsidRPr="00D838EB">
        <w:rPr>
          <w:rFonts w:ascii="GHEA Grapalat" w:hAnsi="GHEA Grapalat" w:cs="Sylfaen"/>
          <w:b/>
          <w:sz w:val="20"/>
          <w:lang w:val="hy-AM"/>
        </w:rPr>
        <w:t xml:space="preserve"> օրը ներառյալ:</w:t>
      </w:r>
      <w:r w:rsidRPr="00D838EB">
        <w:rPr>
          <w:rFonts w:ascii="GHEA Grapalat" w:hAnsi="GHEA Grapalat"/>
          <w:b/>
          <w:sz w:val="20"/>
          <w:szCs w:val="20"/>
          <w:lang w:val="hy-AM"/>
        </w:rPr>
        <w:t xml:space="preserve"> </w:t>
      </w:r>
      <w:r w:rsidRPr="00E6597C">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AD0142">
        <w:rPr>
          <w:rFonts w:ascii="GHEA Grapalat" w:hAnsi="GHEA Grapalat" w:cs="Arial"/>
          <w:b/>
          <w:sz w:val="20"/>
          <w:lang w:val="hy-AM"/>
        </w:rPr>
        <w:t>Ե</w:t>
      </w:r>
      <w:r w:rsidR="00F96621" w:rsidRPr="00AD0142">
        <w:rPr>
          <w:rFonts w:ascii="GHEA Grapalat" w:hAnsi="GHEA Grapalat" w:cs="Arial"/>
          <w:b/>
          <w:sz w:val="20"/>
          <w:lang w:val="hy-AM"/>
        </w:rPr>
        <w:t>թե</w:t>
      </w:r>
      <w:r w:rsidRPr="00AD0142">
        <w:rPr>
          <w:rFonts w:ascii="GHEA Grapalat" w:hAnsi="GHEA Grapalat" w:cs="Arial"/>
          <w:b/>
          <w:sz w:val="20"/>
          <w:lang w:val="hy-AM"/>
        </w:rPr>
        <w:t xml:space="preserve"> </w:t>
      </w:r>
      <w:r w:rsidR="00F96621" w:rsidRPr="00AD0142">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D0142">
        <w:rPr>
          <w:rFonts w:ascii="GHEA Grapalat" w:hAnsi="GHEA Grapalat" w:cs="Arial"/>
          <w:b/>
          <w:sz w:val="20"/>
          <w:lang w:val="hy-AM"/>
        </w:rPr>
        <w:t xml:space="preserve">որակավորման և պայմանագրի ապահովումները ներկայացվում են </w:t>
      </w:r>
      <w:r w:rsidR="00F96621" w:rsidRPr="00AD0142">
        <w:rPr>
          <w:rFonts w:ascii="GHEA Grapalat" w:hAnsi="GHEA Grapalat" w:cs="Arial"/>
          <w:b/>
          <w:sz w:val="20"/>
          <w:lang w:val="hy-AM"/>
        </w:rPr>
        <w:t>միակողմանի հաստատված հայտարարության` տուժանքի կամ կանխիկ փողի ձևով:</w:t>
      </w:r>
      <w:r w:rsidR="00F96621" w:rsidRPr="00FF3C84">
        <w:rPr>
          <w:rFonts w:ascii="GHEA Grapalat" w:hAnsi="GHEA Grapalat" w:cs="Arial"/>
          <w:sz w:val="20"/>
          <w:lang w:val="hy-AM"/>
        </w:rPr>
        <w:t xml:space="preserve">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lastRenderedPageBreak/>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66DBD708"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xml:space="preserve">: Ընդ որում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8"/>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6131DBF3"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4559C0">
        <w:rPr>
          <w:rFonts w:ascii="GHEA Grapalat" w:hAnsi="GHEA Grapalat"/>
          <w:sz w:val="20"/>
          <w:szCs w:val="20"/>
          <w:lang w:val="es-ES"/>
        </w:rPr>
        <w:t>19</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30C558D7" w14:textId="77777777" w:rsidR="003B5CAC" w:rsidRPr="00092FE9" w:rsidRDefault="00703C74" w:rsidP="003B5CAC">
      <w:pPr>
        <w:shd w:val="clear" w:color="auto" w:fill="FFFFFF"/>
        <w:ind w:firstLine="375"/>
        <w:jc w:val="center"/>
        <w:rPr>
          <w:rFonts w:ascii="GHEA Grapalat" w:hAnsi="GHEA Grapalat"/>
          <w:sz w:val="20"/>
          <w:szCs w:val="20"/>
          <w:lang w:val="es-ES"/>
        </w:rPr>
      </w:pPr>
      <w:r w:rsidRPr="00E6597C">
        <w:rPr>
          <w:rFonts w:ascii="GHEA Grapalat" w:hAnsi="GHEA Grapalat" w:cs="Sylfaen"/>
          <w:b/>
          <w:szCs w:val="22"/>
          <w:lang w:val="es-ES"/>
        </w:rPr>
        <w:br w:type="page"/>
      </w:r>
    </w:p>
    <w:p w14:paraId="5A89A55B" w14:textId="77777777" w:rsidR="003B5CAC" w:rsidRPr="00E6597C" w:rsidRDefault="003B5CAC" w:rsidP="003B5CAC">
      <w:pPr>
        <w:shd w:val="clear" w:color="auto" w:fill="FFFFFF"/>
        <w:ind w:firstLine="375"/>
        <w:jc w:val="center"/>
        <w:rPr>
          <w:rFonts w:ascii="GHEA Grapalat" w:hAnsi="GHEA Grapalat"/>
          <w:b/>
          <w:szCs w:val="22"/>
          <w:lang w:val="af-ZA"/>
        </w:rPr>
      </w:pPr>
      <w:r w:rsidRPr="00E6597C">
        <w:rPr>
          <w:rFonts w:ascii="GHEA Grapalat" w:hAnsi="GHEA Grapalat" w:cs="Sylfaen"/>
          <w:b/>
          <w:szCs w:val="22"/>
          <w:lang w:val="es-ES"/>
        </w:rPr>
        <w:lastRenderedPageBreak/>
        <w:t>ՄԱՍ</w:t>
      </w:r>
      <w:r w:rsidRPr="00E6597C">
        <w:rPr>
          <w:rFonts w:ascii="GHEA Grapalat" w:hAnsi="GHEA Grapalat"/>
          <w:b/>
          <w:szCs w:val="22"/>
          <w:lang w:val="af-ZA"/>
        </w:rPr>
        <w:t xml:space="preserve">  II</w:t>
      </w:r>
    </w:p>
    <w:p w14:paraId="6D997E14" w14:textId="77777777" w:rsidR="003B5CAC" w:rsidRPr="00E6597C" w:rsidRDefault="003B5CAC" w:rsidP="003B5CAC">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3486C64B" w14:textId="77777777" w:rsidR="003B5CAC" w:rsidRPr="00E6597C" w:rsidRDefault="003B5CAC" w:rsidP="003B5CAC">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3171FCFE" w14:textId="77777777" w:rsidR="003B5CAC" w:rsidRPr="00E6597C" w:rsidRDefault="003B5CAC" w:rsidP="003B5CAC">
      <w:pPr>
        <w:ind w:firstLine="567"/>
        <w:jc w:val="center"/>
        <w:rPr>
          <w:rFonts w:ascii="GHEA Grapalat" w:hAnsi="GHEA Grapalat"/>
          <w:szCs w:val="22"/>
          <w:lang w:val="af-ZA"/>
        </w:rPr>
      </w:pPr>
    </w:p>
    <w:p w14:paraId="7D037CA1" w14:textId="77777777" w:rsidR="003B5CAC" w:rsidRPr="00E6597C" w:rsidRDefault="003B5CAC" w:rsidP="003B5CA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09D11CF6" w14:textId="77777777" w:rsidR="003B5CAC" w:rsidRPr="00E6597C" w:rsidRDefault="003B5CAC" w:rsidP="003B5CAC">
      <w:pPr>
        <w:ind w:firstLine="567"/>
        <w:jc w:val="both"/>
        <w:rPr>
          <w:rFonts w:ascii="GHEA Grapalat" w:hAnsi="GHEA Grapalat"/>
          <w:szCs w:val="22"/>
          <w:lang w:val="af-ZA"/>
        </w:rPr>
      </w:pPr>
      <w:r w:rsidRPr="00E6597C">
        <w:rPr>
          <w:rFonts w:ascii="GHEA Grapalat" w:hAnsi="GHEA Grapalat"/>
          <w:szCs w:val="22"/>
          <w:lang w:val="af-ZA"/>
        </w:rPr>
        <w:t xml:space="preserve"> </w:t>
      </w:r>
    </w:p>
    <w:p w14:paraId="3650AF35" w14:textId="77777777"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14:paraId="505E53AD" w14:textId="77777777"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14:paraId="4DBD025E" w14:textId="77777777"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14:paraId="6710A6EA" w14:textId="77777777" w:rsidR="003B5CAC" w:rsidRPr="00E6597C" w:rsidRDefault="003B5CAC" w:rsidP="003B5CAC">
      <w:pPr>
        <w:jc w:val="center"/>
        <w:rPr>
          <w:rFonts w:ascii="GHEA Grapalat" w:hAnsi="GHEA Grapalat"/>
          <w:b/>
          <w:szCs w:val="22"/>
          <w:lang w:val="af-ZA"/>
        </w:rPr>
      </w:pPr>
    </w:p>
    <w:p w14:paraId="04E045E3" w14:textId="77777777" w:rsidR="003B5CAC" w:rsidRPr="00E6597C" w:rsidRDefault="003B5CAC" w:rsidP="003B5CAC">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AE5D801" w14:textId="77777777" w:rsidR="003B5CAC" w:rsidRPr="00E6597C" w:rsidRDefault="003B5CAC" w:rsidP="003B5CAC">
      <w:pPr>
        <w:ind w:firstLine="720"/>
        <w:jc w:val="center"/>
        <w:rPr>
          <w:rFonts w:ascii="GHEA Grapalat" w:hAnsi="GHEA Grapalat"/>
          <w:szCs w:val="22"/>
          <w:lang w:val="af-ZA"/>
        </w:rPr>
      </w:pPr>
    </w:p>
    <w:p w14:paraId="4E9C5D3A" w14:textId="77777777" w:rsidR="003B5CAC" w:rsidRPr="00E6597C" w:rsidRDefault="003B5CAC" w:rsidP="003B5CAC">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5FB1631E" w14:textId="77777777" w:rsidR="003B5CAC" w:rsidRPr="00E6597C" w:rsidRDefault="003B5CAC" w:rsidP="003B5CAC">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33346910" w14:textId="77777777" w:rsidR="003B5CAC" w:rsidRPr="00E6597C" w:rsidRDefault="003B5CAC" w:rsidP="003B5CAC">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7CAF6B9E" w14:textId="77777777" w:rsidR="003B5CAC" w:rsidRPr="00E6597C" w:rsidRDefault="003B5CAC" w:rsidP="003B5CAC">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14:paraId="70C0804F" w14:textId="77777777" w:rsidR="003B5CAC" w:rsidRPr="000E08D1" w:rsidRDefault="003B5CAC" w:rsidP="003B5CAC">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9"/>
      </w:r>
    </w:p>
    <w:p w14:paraId="489DADAA" w14:textId="77777777" w:rsidR="003B5CAC" w:rsidRPr="000E08D1" w:rsidRDefault="003B5CAC" w:rsidP="003B5CAC">
      <w:pPr>
        <w:ind w:firstLine="567"/>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14:paraId="641C331D" w14:textId="77777777" w:rsidR="003B5CAC" w:rsidRPr="009F5C16" w:rsidDel="00C20953" w:rsidRDefault="003B5CAC" w:rsidP="003B5CAC">
      <w:pPr>
        <w:pStyle w:val="norm"/>
        <w:spacing w:line="240" w:lineRule="auto"/>
        <w:ind w:firstLine="567"/>
        <w:rPr>
          <w:del w:id="8"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FootnoteReference"/>
          <w:rFonts w:ascii="GHEA Grapalat" w:hAnsi="GHEA Grapalat" w:cs="Sylfaen"/>
          <w:sz w:val="20"/>
          <w:szCs w:val="24"/>
          <w:lang w:val="af-ZA" w:eastAsia="en-US"/>
        </w:rPr>
        <w:footnoteReference w:id="10"/>
      </w:r>
    </w:p>
    <w:p w14:paraId="30A06A84" w14:textId="77777777" w:rsidR="003B5CAC" w:rsidRPr="000E08D1" w:rsidRDefault="003B5CAC" w:rsidP="003B5CAC">
      <w:pPr>
        <w:ind w:firstLine="567"/>
        <w:jc w:val="both"/>
        <w:rPr>
          <w:rFonts w:ascii="GHEA Grapalat" w:hAnsi="GHEA Grapalat"/>
          <w:sz w:val="20"/>
          <w:lang w:val="af-ZA"/>
        </w:rPr>
      </w:pPr>
    </w:p>
    <w:p w14:paraId="1523218C" w14:textId="77777777" w:rsidR="003B5CAC" w:rsidRPr="00E6597C" w:rsidRDefault="003B5CAC" w:rsidP="003B5CAC">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7FCAB84B" w14:textId="77777777" w:rsidR="003B5CAC" w:rsidRPr="00E6597C" w:rsidRDefault="003B5CAC" w:rsidP="003B5CAC">
      <w:pPr>
        <w:jc w:val="center"/>
        <w:rPr>
          <w:rFonts w:ascii="GHEA Grapalat" w:hAnsi="GHEA Grapalat" w:cs="Sylfaen"/>
          <w:b/>
          <w:sz w:val="20"/>
          <w:lang w:val="es-ES"/>
        </w:rPr>
      </w:pPr>
    </w:p>
    <w:p w14:paraId="1F0D1D8B" w14:textId="77777777" w:rsidR="003B5CAC" w:rsidRPr="00E6597C" w:rsidRDefault="003B5CAC" w:rsidP="003B5CAC">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5533208E" w14:textId="289FC554"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1060FF">
        <w:rPr>
          <w:rFonts w:ascii="GHEA Grapalat" w:hAnsi="GHEA Grapalat" w:cs="Sylfaen"/>
          <w:b/>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AD4C2B">
        <w:rPr>
          <w:rFonts w:ascii="GHEA Grapalat" w:hAnsi="GHEA Grapalat" w:cs="Sylfaen"/>
          <w:b/>
          <w:sz w:val="20"/>
          <w:szCs w:val="20"/>
          <w:lang w:val="es-ES"/>
        </w:rPr>
        <w:t xml:space="preserve">բնօրինակից պատճենահանված տարբերակը/ </w:t>
      </w:r>
      <w:r w:rsidRPr="00AD4C2B">
        <w:rPr>
          <w:rFonts w:ascii="GHEA Grapalat" w:hAnsi="GHEA Grapalat" w:cs="Sylfaen"/>
          <w:b/>
          <w:sz w:val="20"/>
          <w:szCs w:val="20"/>
        </w:rPr>
        <w:t>և</w:t>
      </w:r>
      <w:r w:rsidRPr="00AD4C2B">
        <w:rPr>
          <w:rFonts w:ascii="GHEA Grapalat" w:hAnsi="GHEA Grapalat"/>
          <w:b/>
          <w:sz w:val="20"/>
          <w:szCs w:val="20"/>
          <w:lang w:val="es-ES"/>
        </w:rPr>
        <w:t xml:space="preserve"> </w:t>
      </w:r>
      <w:r w:rsidR="009F620A">
        <w:rPr>
          <w:rFonts w:ascii="GHEA Grapalat" w:hAnsi="GHEA Grapalat"/>
          <w:b/>
          <w:sz w:val="20"/>
          <w:szCs w:val="20"/>
          <w:lang w:val="es-ES"/>
        </w:rPr>
        <w:t>2</w:t>
      </w:r>
      <w:r w:rsidRPr="00AD4C2B">
        <w:rPr>
          <w:rFonts w:ascii="GHEA Grapalat" w:hAnsi="GHEA Grapalat"/>
          <w:b/>
          <w:sz w:val="20"/>
          <w:szCs w:val="20"/>
          <w:lang w:val="es-ES"/>
        </w:rPr>
        <w:t xml:space="preserve"> </w:t>
      </w:r>
      <w:r w:rsidRPr="00AD4C2B">
        <w:rPr>
          <w:rFonts w:ascii="GHEA Grapalat" w:hAnsi="GHEA Grapalat"/>
          <w:b/>
          <w:sz w:val="20"/>
          <w:szCs w:val="20"/>
        </w:rPr>
        <w:t>օրինակ</w:t>
      </w:r>
      <w:r w:rsidRPr="00AD4C2B">
        <w:rPr>
          <w:rFonts w:ascii="GHEA Grapalat" w:hAnsi="GHEA Grapalat"/>
          <w:b/>
          <w:sz w:val="20"/>
          <w:szCs w:val="20"/>
          <w:lang w:val="es-ES"/>
        </w:rPr>
        <w:t xml:space="preserve"> </w:t>
      </w:r>
      <w:r w:rsidRPr="00AD4C2B">
        <w:rPr>
          <w:rFonts w:ascii="GHEA Grapalat" w:hAnsi="GHEA Grapalat" w:cs="Sylfaen"/>
          <w:b/>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574D73B" w14:textId="77777777" w:rsidR="003B5CAC" w:rsidRPr="00E6597C" w:rsidRDefault="003B5CAC" w:rsidP="003B5CAC">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0E71BEA4" w14:textId="77777777" w:rsidR="003B5CAC" w:rsidRPr="00E6597C" w:rsidRDefault="003B5CAC" w:rsidP="003B5CAC">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3CAB42A4"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2855BD"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 xml:space="preserve">2) </w:t>
      </w:r>
      <w:r>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536DE410"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lastRenderedPageBreak/>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9D320B1"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7399E8D6" w14:textId="4ACE7959" w:rsidR="003B5CAC" w:rsidRPr="00E6597C" w:rsidRDefault="003B5CAC" w:rsidP="003B5CAC">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2863EF8" w14:textId="77777777" w:rsidR="003B5CAC" w:rsidRPr="00E6597C" w:rsidRDefault="003B5CAC" w:rsidP="003B5CAC">
      <w:pPr>
        <w:ind w:firstLine="567"/>
        <w:jc w:val="both"/>
        <w:rPr>
          <w:rFonts w:ascii="GHEA Grapalat" w:hAnsi="GHEA Grapalat" w:cs="Sylfaen"/>
          <w:sz w:val="20"/>
          <w:lang w:val="af-ZA"/>
        </w:rPr>
      </w:pPr>
    </w:p>
    <w:p w14:paraId="232A9938" w14:textId="77777777" w:rsidR="003B5CAC" w:rsidRPr="00E6597C" w:rsidRDefault="003B5CAC" w:rsidP="003B5CAC">
      <w:pPr>
        <w:ind w:firstLine="567"/>
        <w:jc w:val="both"/>
        <w:rPr>
          <w:rFonts w:ascii="GHEA Grapalat" w:hAnsi="GHEA Grapalat"/>
          <w:b/>
          <w:sz w:val="20"/>
          <w:lang w:val="af-ZA"/>
        </w:rPr>
      </w:pPr>
    </w:p>
    <w:p w14:paraId="3444CD31" w14:textId="77777777" w:rsidR="003B5CAC" w:rsidRPr="00E6597C" w:rsidRDefault="003B5CAC" w:rsidP="003B5CAC">
      <w:pPr>
        <w:pStyle w:val="norm"/>
        <w:spacing w:line="240" w:lineRule="auto"/>
        <w:ind w:firstLine="284"/>
        <w:jc w:val="right"/>
        <w:rPr>
          <w:rFonts w:ascii="GHEA Grapalat" w:hAnsi="GHEA Grapalat" w:cs="Sylfaen"/>
          <w:b/>
          <w:sz w:val="20"/>
          <w:lang w:val="es-ES"/>
        </w:rPr>
      </w:pPr>
    </w:p>
    <w:p w14:paraId="5E956C40" w14:textId="25E3D73F" w:rsidR="00E74BF6" w:rsidRPr="00E6597C" w:rsidRDefault="00E74BF6" w:rsidP="003B5CAC">
      <w:pPr>
        <w:jc w:val="center"/>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604A0272" w14:textId="77777777" w:rsidR="00005EB8" w:rsidRPr="00E6597C" w:rsidRDefault="00005EB8" w:rsidP="00005EB8">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124CC6DA" w14:textId="2131B552" w:rsidR="00005EB8" w:rsidRPr="00E6597C" w:rsidRDefault="00005EB8" w:rsidP="00005EB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6756134" w14:textId="77777777" w:rsidR="00005EB8" w:rsidRDefault="00005EB8" w:rsidP="00005EB8">
      <w:pPr>
        <w:pStyle w:val="BodyTextIndent3"/>
        <w:spacing w:line="240" w:lineRule="auto"/>
        <w:jc w:val="right"/>
        <w:rPr>
          <w:rFonts w:ascii="GHEA Grapalat" w:hAnsi="GHEA Grapalat" w:cs="Sylfaen"/>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001ED0BA" w14:textId="77777777" w:rsidR="00005EB8" w:rsidRDefault="00005EB8" w:rsidP="00005EB8">
      <w:pPr>
        <w:pStyle w:val="BodyTextIndent3"/>
        <w:spacing w:line="240" w:lineRule="auto"/>
        <w:jc w:val="right"/>
        <w:rPr>
          <w:rFonts w:ascii="GHEA Grapalat" w:hAnsi="GHEA Grapalat" w:cs="Sylfaen"/>
          <w:b/>
          <w:lang w:val="es-ES"/>
        </w:rPr>
      </w:pPr>
    </w:p>
    <w:p w14:paraId="393A11F7" w14:textId="77777777" w:rsidR="00005EB8" w:rsidRPr="00E6597C" w:rsidRDefault="00005EB8" w:rsidP="00005EB8">
      <w:pPr>
        <w:pStyle w:val="BodyTextIndent3"/>
        <w:spacing w:line="240" w:lineRule="auto"/>
        <w:jc w:val="right"/>
        <w:rPr>
          <w:rFonts w:ascii="GHEA Grapalat" w:hAnsi="GHEA Grapalat" w:cs="Arial"/>
          <w:b/>
          <w:lang w:val="es-ES"/>
        </w:rPr>
      </w:pPr>
    </w:p>
    <w:p w14:paraId="03CFF286" w14:textId="77777777" w:rsidR="00005EB8" w:rsidRPr="00E6597C" w:rsidRDefault="00005EB8" w:rsidP="00005EB8">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5B97AC9C" w14:textId="77777777" w:rsidR="00005EB8" w:rsidRPr="00E6597C" w:rsidRDefault="00005EB8" w:rsidP="00005EB8">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64C5C3C5" w14:textId="77777777" w:rsidR="00005EB8" w:rsidRPr="00E6597C" w:rsidRDefault="00005EB8" w:rsidP="00005EB8">
      <w:pPr>
        <w:rPr>
          <w:lang w:val="es-ES" w:eastAsia="ru-RU"/>
        </w:rPr>
      </w:pPr>
    </w:p>
    <w:p w14:paraId="11F45A60" w14:textId="77777777" w:rsidR="00005EB8" w:rsidRPr="00E6597C" w:rsidRDefault="00005EB8" w:rsidP="00005EB8">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663BC760" w14:textId="77777777" w:rsidR="00005EB8" w:rsidRPr="00E6597C" w:rsidRDefault="00005EB8" w:rsidP="00005EB8">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1E5C980D" w14:textId="775A7325" w:rsidR="00005EB8" w:rsidRPr="00E6597C" w:rsidRDefault="00005EB8" w:rsidP="00005EB8">
      <w:pPr>
        <w:jc w:val="both"/>
        <w:rPr>
          <w:rFonts w:ascii="GHEA Grapalat" w:hAnsi="GHEA Grapalat"/>
          <w:sz w:val="22"/>
          <w:szCs w:val="22"/>
          <w:u w:val="single"/>
          <w:lang w:val="es-ES"/>
        </w:rPr>
      </w:pPr>
      <w:r w:rsidRPr="00E6597C">
        <w:rPr>
          <w:rFonts w:ascii="GHEA Grapalat" w:hAnsi="GHEA Grapalat"/>
          <w:sz w:val="22"/>
          <w:szCs w:val="22"/>
          <w:u w:val="single"/>
          <w:lang w:val="es-ES"/>
        </w:rPr>
        <w:tab/>
      </w:r>
      <w:r>
        <w:rPr>
          <w:rFonts w:ascii="GHEA Grapalat" w:hAnsi="GHEA Grapalat"/>
          <w:sz w:val="22"/>
          <w:szCs w:val="22"/>
          <w:u w:val="single"/>
          <w:lang w:val="hy-AM"/>
        </w:rPr>
        <w:t>«</w:t>
      </w:r>
      <w:r>
        <w:rPr>
          <w:rFonts w:ascii="Sylfaen" w:hAnsi="Sylfaen"/>
          <w:sz w:val="22"/>
          <w:szCs w:val="22"/>
          <w:u w:val="single"/>
          <w:lang w:val="es-ES"/>
        </w:rPr>
        <w:t>Երքաղլույս</w:t>
      </w:r>
      <w:r>
        <w:rPr>
          <w:rFonts w:ascii="Sylfaen" w:hAnsi="Sylfaen"/>
          <w:sz w:val="22"/>
          <w:szCs w:val="22"/>
          <w:u w:val="single"/>
          <w:lang w:val="hy-AM"/>
        </w:rPr>
        <w:t>»</w:t>
      </w:r>
      <w:r>
        <w:rPr>
          <w:rFonts w:ascii="Sylfaen" w:hAnsi="Sylfaen"/>
          <w:sz w:val="22"/>
          <w:szCs w:val="22"/>
          <w:u w:val="single"/>
          <w:lang w:val="es-ES"/>
        </w:rPr>
        <w:t xml:space="preserve"> ՓԲԸ</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855715">
        <w:rPr>
          <w:rFonts w:ascii="Sylfaen" w:hAnsi="Sylfaen"/>
          <w:b/>
          <w:sz w:val="22"/>
          <w:lang w:val="af-ZA"/>
        </w:rPr>
        <w:t>4</w:t>
      </w:r>
      <w:r w:rsidRPr="00DA47D0">
        <w:rPr>
          <w:rFonts w:ascii="Sylfaen" w:hAnsi="Sylfaen"/>
          <w:b/>
          <w:sz w:val="22"/>
          <w:lang w:val="af-ZA"/>
        </w:rPr>
        <w:t xml:space="preserve">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6141ECF5" w14:textId="77777777" w:rsidR="00005EB8" w:rsidRPr="00E6597C" w:rsidRDefault="00005EB8" w:rsidP="00005EB8">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14:paraId="392C62B9"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76D42660" w14:textId="77777777" w:rsidR="00005EB8" w:rsidRPr="00E6597C" w:rsidRDefault="00005EB8" w:rsidP="00005EB8">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43D1228B" w14:textId="77777777" w:rsidR="00005EB8" w:rsidRPr="00E6597C" w:rsidRDefault="00005EB8" w:rsidP="00005EB8">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4926F71A" w14:textId="77777777" w:rsidR="00005EB8" w:rsidRPr="00E6597C" w:rsidRDefault="00005EB8" w:rsidP="00005EB8">
      <w:pPr>
        <w:jc w:val="both"/>
        <w:rPr>
          <w:rFonts w:ascii="GHEA Grapalat" w:hAnsi="GHEA Grapalat"/>
          <w:sz w:val="12"/>
          <w:szCs w:val="12"/>
          <w:u w:val="single"/>
          <w:lang w:val="es-ES"/>
        </w:rPr>
      </w:pPr>
    </w:p>
    <w:p w14:paraId="76E27AA8"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988738B"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32C586B8"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5ECE17E9" w14:textId="77777777" w:rsidR="00005EB8" w:rsidRPr="00E6597C" w:rsidRDefault="00005EB8" w:rsidP="00005EB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23782208" w14:textId="77777777" w:rsidR="00005EB8" w:rsidRPr="00E6597C" w:rsidDel="00437CDB" w:rsidRDefault="00005EB8" w:rsidP="00005EB8">
      <w:pPr>
        <w:jc w:val="both"/>
        <w:rPr>
          <w:rFonts w:ascii="GHEA Grapalat" w:hAnsi="GHEA Grapalat" w:cs="Sylfaen"/>
          <w:sz w:val="20"/>
          <w:szCs w:val="20"/>
          <w:lang w:val="es-ES"/>
        </w:rPr>
      </w:pPr>
    </w:p>
    <w:p w14:paraId="52BE6552"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6D41E183" w14:textId="77777777" w:rsidR="00005EB8" w:rsidRDefault="00005EB8" w:rsidP="00005EB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13755FEB" w14:textId="77777777" w:rsidR="00005EB8" w:rsidRDefault="00005EB8" w:rsidP="00005EB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18ED81A1" w14:textId="77777777" w:rsidR="00005EB8" w:rsidRPr="00E6597C" w:rsidRDefault="00005EB8" w:rsidP="00005EB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6A92CD5C" w14:textId="77777777" w:rsidR="00005EB8" w:rsidRPr="00E6597C" w:rsidRDefault="00005EB8" w:rsidP="00005EB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1CDD3464" w14:textId="77777777" w:rsidR="00005EB8" w:rsidRPr="008747C6" w:rsidRDefault="00005EB8" w:rsidP="00005EB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6D2F9E5E" w14:textId="77777777" w:rsidR="00005EB8" w:rsidRPr="008747C6" w:rsidRDefault="00005EB8" w:rsidP="00005EB8">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56DB6546" w14:textId="77777777" w:rsidR="00005EB8" w:rsidRPr="008747C6" w:rsidRDefault="00005EB8" w:rsidP="00005EB8">
      <w:pPr>
        <w:jc w:val="right"/>
        <w:rPr>
          <w:rFonts w:ascii="GHEA Grapalat" w:hAnsi="GHEA Grapalat"/>
          <w:sz w:val="10"/>
          <w:szCs w:val="10"/>
          <w:u w:val="single"/>
          <w:lang w:val="es-ES"/>
        </w:rPr>
      </w:pPr>
    </w:p>
    <w:p w14:paraId="39C90246" w14:textId="77777777" w:rsidR="00005EB8" w:rsidRPr="008747C6" w:rsidRDefault="00005EB8" w:rsidP="00005EB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6F691B15" w14:textId="77777777" w:rsidR="00005EB8" w:rsidRPr="008747C6" w:rsidRDefault="00005EB8" w:rsidP="00005EB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2E40E4CC" w14:textId="77777777" w:rsidR="00005EB8" w:rsidRPr="008747C6" w:rsidRDefault="00005EB8" w:rsidP="00005EB8">
      <w:pPr>
        <w:jc w:val="right"/>
        <w:rPr>
          <w:rFonts w:ascii="GHEA Grapalat" w:hAnsi="GHEA Grapalat"/>
          <w:sz w:val="10"/>
          <w:szCs w:val="10"/>
          <w:lang w:val="hy-AM"/>
        </w:rPr>
      </w:pPr>
    </w:p>
    <w:p w14:paraId="0A963CCE" w14:textId="77777777" w:rsidR="00005EB8" w:rsidRPr="008747C6" w:rsidRDefault="00005EB8" w:rsidP="00005EB8">
      <w:pPr>
        <w:ind w:firstLine="708"/>
        <w:jc w:val="both"/>
        <w:rPr>
          <w:rFonts w:ascii="GHEA Grapalat" w:hAnsi="GHEA Grapalat" w:cs="Arial"/>
          <w:sz w:val="20"/>
          <w:szCs w:val="20"/>
          <w:lang w:val="hy-AM"/>
        </w:rPr>
      </w:pPr>
    </w:p>
    <w:p w14:paraId="40A76462" w14:textId="77777777" w:rsidR="00005EB8" w:rsidRPr="008747C6" w:rsidRDefault="00005EB8" w:rsidP="00005EB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70C2CA42" w14:textId="77777777" w:rsidR="00005EB8" w:rsidRPr="008747C6" w:rsidRDefault="00005EB8" w:rsidP="00005EB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7BD62AD4" w14:textId="77777777" w:rsidR="00005EB8" w:rsidRPr="00265A5A" w:rsidRDefault="00005EB8" w:rsidP="00005EB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6235F3BC" w14:textId="77777777" w:rsidR="00005EB8" w:rsidRPr="00265A5A" w:rsidRDefault="00005EB8" w:rsidP="00005EB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4AD462B7" w14:textId="77777777" w:rsidR="00005EB8" w:rsidRPr="00265A5A" w:rsidRDefault="00005EB8" w:rsidP="00005EB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50DBE424" w14:textId="77777777" w:rsidR="00005EB8" w:rsidRPr="00265A5A" w:rsidRDefault="00005EB8" w:rsidP="00005EB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1ECC14DE" w14:textId="7BEAF033" w:rsidR="00005EB8" w:rsidRPr="00265A5A" w:rsidRDefault="00005EB8" w:rsidP="00005EB8">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855715">
        <w:rPr>
          <w:rFonts w:ascii="Sylfaen" w:hAnsi="Sylfaen"/>
          <w:b/>
          <w:sz w:val="22"/>
          <w:lang w:val="af-ZA"/>
        </w:rPr>
        <w:t>4</w:t>
      </w:r>
      <w:r w:rsidRPr="00DA47D0">
        <w:rPr>
          <w:rFonts w:ascii="Sylfaen" w:hAnsi="Sylfaen"/>
          <w:b/>
          <w:sz w:val="22"/>
          <w:lang w:val="af-ZA"/>
        </w:rPr>
        <w:t xml:space="preserve">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265A5A">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16494FAF" w14:textId="77777777" w:rsidR="00005EB8" w:rsidRPr="00265A5A" w:rsidRDefault="00005EB8" w:rsidP="00005EB8">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1582A78C" w14:textId="77777777" w:rsidR="00005EB8" w:rsidRDefault="00005EB8" w:rsidP="00005EB8">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0625776" w14:textId="4F1D0D79" w:rsidR="00005EB8" w:rsidRPr="00E6597C" w:rsidRDefault="00005EB8" w:rsidP="00005EB8">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855715">
        <w:rPr>
          <w:rFonts w:ascii="Sylfaen" w:hAnsi="Sylfaen"/>
          <w:b/>
          <w:sz w:val="22"/>
          <w:lang w:val="af-ZA"/>
        </w:rPr>
        <w:t>4</w:t>
      </w:r>
      <w:r w:rsidRPr="00DA47D0">
        <w:rPr>
          <w:rFonts w:ascii="Sylfaen" w:hAnsi="Sylfaen"/>
          <w:b/>
          <w:sz w:val="22"/>
          <w:lang w:val="af-ZA"/>
        </w:rPr>
        <w:t xml:space="preserve">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265A5A">
        <w:rPr>
          <w:rFonts w:ascii="GHEA Grapalat" w:hAnsi="GHEA Grapalat" w:cs="Arial"/>
          <w:sz w:val="20"/>
          <w:szCs w:val="20"/>
          <w:lang w:val="es-ES"/>
        </w:rPr>
        <w:t>ծածկագրով բաց մրցույթին մասնակցելու շրջանակում`</w:t>
      </w:r>
      <w:r w:rsidRPr="00E6597C">
        <w:rPr>
          <w:rFonts w:ascii="GHEA Grapalat" w:hAnsi="GHEA Grapalat" w:cs="Sylfaen"/>
          <w:sz w:val="22"/>
          <w:szCs w:val="22"/>
          <w:lang w:val="es-ES"/>
        </w:rPr>
        <w:t xml:space="preserve">  </w:t>
      </w:r>
    </w:p>
    <w:p w14:paraId="67C22D25" w14:textId="77777777" w:rsidR="00005EB8" w:rsidRPr="00E6597C" w:rsidRDefault="00005EB8" w:rsidP="00005EB8">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F4AD822" w14:textId="77777777" w:rsidR="00005EB8" w:rsidRPr="00E6597C" w:rsidRDefault="00005EB8" w:rsidP="00005EB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15525537" w14:textId="77777777" w:rsidR="00005EB8" w:rsidRPr="00E6597C" w:rsidRDefault="00005EB8" w:rsidP="00005EB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29BCFB0" w14:textId="77777777" w:rsidR="00005EB8" w:rsidRPr="00E6597C" w:rsidRDefault="00005EB8" w:rsidP="00005EB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7E7B48F5" w14:textId="77777777" w:rsidR="00005EB8" w:rsidRPr="00E6597C" w:rsidRDefault="00005EB8" w:rsidP="00005EB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5AAADDC8" w14:textId="77777777" w:rsidR="00005EB8" w:rsidRPr="00E6597C" w:rsidRDefault="00005EB8" w:rsidP="00005EB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80B2861" w14:textId="77777777" w:rsidR="00005EB8" w:rsidRPr="00E6597C" w:rsidRDefault="00005EB8" w:rsidP="00005EB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0F191291" w14:textId="77777777" w:rsidR="00005EB8" w:rsidRPr="00E6597C" w:rsidRDefault="00005EB8" w:rsidP="00005EB8">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4FEA0BC8" w14:textId="77777777" w:rsidR="00005EB8" w:rsidRDefault="00005EB8" w:rsidP="00005EB8">
      <w:pPr>
        <w:jc w:val="both"/>
        <w:rPr>
          <w:rFonts w:ascii="GHEA Grapalat" w:hAnsi="GHEA Grapalat" w:cs="Arial"/>
          <w:sz w:val="20"/>
          <w:szCs w:val="20"/>
          <w:lang w:val="es-ES"/>
        </w:rPr>
      </w:pPr>
    </w:p>
    <w:p w14:paraId="60D2DFF4" w14:textId="77777777" w:rsidR="00005EB8" w:rsidRPr="00E6597C" w:rsidRDefault="00005EB8" w:rsidP="00005EB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14E68DDA" w14:textId="77777777" w:rsidR="00005EB8" w:rsidRPr="00E6597C" w:rsidRDefault="00005EB8" w:rsidP="00005EB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6BDCA17C" w14:textId="77777777" w:rsidR="00005EB8" w:rsidRPr="0091590A" w:rsidRDefault="00005EB8" w:rsidP="00005EB8">
      <w:pPr>
        <w:jc w:val="both"/>
        <w:rPr>
          <w:rFonts w:ascii="GHEA Grapalat" w:hAnsi="GHEA Grapalat"/>
          <w:sz w:val="22"/>
          <w:szCs w:val="22"/>
          <w:lang w:val="hy-AM"/>
        </w:rPr>
      </w:pPr>
    </w:p>
    <w:p w14:paraId="0A2C0238" w14:textId="77777777" w:rsidR="00005EB8" w:rsidRDefault="00005EB8" w:rsidP="00005EB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555DCEAC" w14:textId="77777777" w:rsidR="00005EB8" w:rsidRPr="00E6597C" w:rsidRDefault="00005EB8" w:rsidP="00005EB8">
      <w:pPr>
        <w:jc w:val="right"/>
        <w:rPr>
          <w:rFonts w:ascii="GHEA Grapalat" w:hAnsi="GHEA Grapalat"/>
          <w:sz w:val="10"/>
          <w:szCs w:val="10"/>
          <w:lang w:val="es-ES"/>
        </w:rPr>
      </w:pPr>
    </w:p>
    <w:p w14:paraId="0ACE7C65" w14:textId="77777777" w:rsidR="00005EB8" w:rsidRPr="00FF0D1D" w:rsidRDefault="00005EB8" w:rsidP="00005EB8">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p>
    <w:p w14:paraId="2E86F55A" w14:textId="77777777" w:rsidR="00005EB8" w:rsidRPr="00E6597C" w:rsidRDefault="00005EB8" w:rsidP="00005EB8">
      <w:pPr>
        <w:ind w:firstLine="708"/>
        <w:jc w:val="both"/>
        <w:rPr>
          <w:rFonts w:ascii="GHEA Grapalat" w:hAnsi="GHEA Grapalat"/>
          <w:sz w:val="20"/>
          <w:lang w:val="es-ES"/>
        </w:rPr>
      </w:pPr>
    </w:p>
    <w:p w14:paraId="0A7F3C30" w14:textId="77777777" w:rsidR="00005EB8" w:rsidRPr="00E6597C" w:rsidRDefault="00005EB8" w:rsidP="00005EB8">
      <w:pPr>
        <w:jc w:val="center"/>
        <w:rPr>
          <w:rFonts w:ascii="GHEA Grapalat" w:hAnsi="GHEA Grapalat" w:cs="Sylfaen"/>
          <w:b/>
          <w:lang w:val="es-ES"/>
        </w:rPr>
      </w:pPr>
    </w:p>
    <w:p w14:paraId="4E34C3A5" w14:textId="77777777" w:rsidR="00005EB8" w:rsidRPr="00E6597C" w:rsidRDefault="00005EB8" w:rsidP="00005EB8">
      <w:pPr>
        <w:ind w:firstLine="708"/>
        <w:jc w:val="both"/>
        <w:rPr>
          <w:rFonts w:ascii="GHEA Grapalat" w:hAnsi="GHEA Grapalat"/>
          <w:sz w:val="20"/>
          <w:lang w:val="es-ES"/>
        </w:rPr>
      </w:pPr>
    </w:p>
    <w:p w14:paraId="59427259" w14:textId="77777777" w:rsidR="00005EB8" w:rsidRPr="00E6597C" w:rsidRDefault="00005EB8" w:rsidP="00005EB8">
      <w:pPr>
        <w:jc w:val="both"/>
        <w:rPr>
          <w:rFonts w:ascii="GHEA Grapalat" w:hAnsi="GHEA Grapalat"/>
          <w:sz w:val="20"/>
          <w:lang w:val="es-ES"/>
        </w:rPr>
      </w:pPr>
    </w:p>
    <w:p w14:paraId="65299F44" w14:textId="77777777" w:rsidR="00005EB8" w:rsidRPr="00E6597C" w:rsidRDefault="00005EB8" w:rsidP="00005EB8">
      <w:pPr>
        <w:jc w:val="both"/>
        <w:rPr>
          <w:rFonts w:ascii="GHEA Grapalat" w:hAnsi="GHEA Grapalat"/>
          <w:sz w:val="20"/>
          <w:lang w:val="es-ES"/>
        </w:rPr>
      </w:pPr>
    </w:p>
    <w:p w14:paraId="08CFD2DE" w14:textId="77777777" w:rsidR="00005EB8" w:rsidRPr="00E6597C" w:rsidRDefault="00005EB8" w:rsidP="00005EB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27D935FD" w14:textId="77777777" w:rsidR="00005EB8" w:rsidRPr="00F6523E" w:rsidRDefault="00005EB8" w:rsidP="00005EB8">
      <w:pPr>
        <w:jc w:val="both"/>
        <w:rPr>
          <w:rFonts w:ascii="GHEA Grapalat" w:hAnsi="GHEA Grapalat" w:cs="Arial"/>
          <w:sz w:val="20"/>
          <w:vertAlign w:val="superscript"/>
          <w:lang w:val="es-ES"/>
        </w:rPr>
      </w:pPr>
    </w:p>
    <w:p w14:paraId="52F8EC3F" w14:textId="77777777" w:rsidR="00005EB8" w:rsidRPr="00F6523E" w:rsidRDefault="00005EB8" w:rsidP="00005EB8">
      <w:pPr>
        <w:jc w:val="both"/>
        <w:rPr>
          <w:rFonts w:ascii="GHEA Grapalat" w:hAnsi="GHEA Grapalat"/>
          <w:sz w:val="20"/>
          <w:lang w:val="hy-AM"/>
        </w:rPr>
      </w:pPr>
      <w:r w:rsidRPr="00F6523E">
        <w:rPr>
          <w:rFonts w:ascii="GHEA Grapalat" w:hAnsi="GHEA Grapalat"/>
          <w:sz w:val="20"/>
          <w:lang w:val="hy-AM"/>
        </w:rPr>
        <w:t xml:space="preserve">    </w:t>
      </w:r>
    </w:p>
    <w:p w14:paraId="328C15B6" w14:textId="77777777" w:rsidR="00005EB8" w:rsidRPr="00F6523E" w:rsidRDefault="00005EB8" w:rsidP="00005EB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4329C561" w14:textId="77777777" w:rsidR="00005EB8" w:rsidRPr="00F6523E" w:rsidRDefault="00005EB8" w:rsidP="00005EB8">
      <w:pPr>
        <w:pStyle w:val="BodyTextIndent3"/>
        <w:spacing w:line="240" w:lineRule="auto"/>
        <w:jc w:val="right"/>
        <w:rPr>
          <w:rFonts w:ascii="GHEA Grapalat" w:hAnsi="GHEA Grapalat"/>
          <w:b/>
          <w:lang w:val="hy-AM"/>
        </w:rPr>
      </w:pPr>
    </w:p>
    <w:p w14:paraId="3485E10C" w14:textId="77777777" w:rsidR="00005EB8" w:rsidRPr="00F6523E" w:rsidRDefault="00005EB8" w:rsidP="00005EB8">
      <w:pPr>
        <w:pStyle w:val="BodyTextIndent3"/>
        <w:spacing w:line="240" w:lineRule="auto"/>
        <w:jc w:val="right"/>
        <w:rPr>
          <w:rFonts w:ascii="GHEA Grapalat" w:hAnsi="GHEA Grapalat"/>
          <w:b/>
          <w:lang w:val="hy-AM"/>
        </w:rPr>
      </w:pPr>
    </w:p>
    <w:p w14:paraId="0F1755CA" w14:textId="77777777" w:rsidR="00005EB8" w:rsidRDefault="00005EB8" w:rsidP="00005EB8">
      <w:pPr>
        <w:pStyle w:val="FootnoteText"/>
        <w:jc w:val="both"/>
        <w:rPr>
          <w:rFonts w:ascii="GHEA Grapalat" w:hAnsi="GHEA Grapalat"/>
          <w:i/>
          <w:sz w:val="16"/>
          <w:szCs w:val="16"/>
          <w:lang w:val="hy-AM"/>
        </w:rPr>
      </w:pPr>
    </w:p>
    <w:p w14:paraId="0D42E45A" w14:textId="77777777" w:rsidR="00005EB8" w:rsidRDefault="00005EB8" w:rsidP="00005EB8">
      <w:pPr>
        <w:pStyle w:val="FootnoteText"/>
        <w:jc w:val="both"/>
        <w:rPr>
          <w:rFonts w:ascii="GHEA Grapalat" w:hAnsi="GHEA Grapalat"/>
          <w:i/>
          <w:sz w:val="16"/>
          <w:szCs w:val="16"/>
          <w:lang w:val="hy-AM"/>
        </w:rPr>
      </w:pPr>
    </w:p>
    <w:p w14:paraId="5A3F0C7D" w14:textId="77777777" w:rsidR="00005EB8" w:rsidRDefault="00005EB8" w:rsidP="00005EB8">
      <w:pPr>
        <w:pStyle w:val="FootnoteText"/>
        <w:jc w:val="both"/>
        <w:rPr>
          <w:rFonts w:ascii="GHEA Grapalat" w:hAnsi="GHEA Grapalat"/>
          <w:i/>
          <w:sz w:val="16"/>
          <w:szCs w:val="16"/>
          <w:lang w:val="hy-AM"/>
        </w:rPr>
      </w:pPr>
    </w:p>
    <w:p w14:paraId="3FCEEF4D" w14:textId="77777777" w:rsidR="00005EB8" w:rsidRDefault="00005EB8" w:rsidP="00005EB8">
      <w:pPr>
        <w:pStyle w:val="FootnoteText"/>
        <w:jc w:val="both"/>
        <w:rPr>
          <w:rFonts w:ascii="GHEA Grapalat" w:hAnsi="GHEA Grapalat"/>
          <w:i/>
          <w:sz w:val="16"/>
          <w:szCs w:val="16"/>
          <w:lang w:val="hy-AM"/>
        </w:rPr>
      </w:pPr>
    </w:p>
    <w:p w14:paraId="00BF394A" w14:textId="77777777" w:rsidR="00005EB8" w:rsidRDefault="00005EB8" w:rsidP="00005EB8">
      <w:pPr>
        <w:pStyle w:val="FootnoteText"/>
        <w:jc w:val="both"/>
        <w:rPr>
          <w:rFonts w:ascii="GHEA Grapalat" w:hAnsi="GHEA Grapalat"/>
          <w:i/>
          <w:sz w:val="16"/>
          <w:szCs w:val="16"/>
          <w:lang w:val="hy-AM"/>
        </w:rPr>
      </w:pPr>
    </w:p>
    <w:p w14:paraId="430576F7" w14:textId="77777777" w:rsidR="00005EB8" w:rsidRDefault="00005EB8" w:rsidP="00005EB8">
      <w:pPr>
        <w:pStyle w:val="FootnoteText"/>
        <w:jc w:val="both"/>
        <w:rPr>
          <w:rFonts w:ascii="GHEA Grapalat" w:hAnsi="GHEA Grapalat"/>
          <w:i/>
          <w:sz w:val="16"/>
          <w:szCs w:val="16"/>
          <w:lang w:val="hy-AM"/>
        </w:rPr>
      </w:pPr>
    </w:p>
    <w:p w14:paraId="43B1CC94" w14:textId="77777777" w:rsidR="00005EB8" w:rsidRDefault="00005EB8" w:rsidP="00005EB8">
      <w:pPr>
        <w:pStyle w:val="FootnoteText"/>
        <w:jc w:val="both"/>
        <w:rPr>
          <w:rFonts w:ascii="GHEA Grapalat" w:hAnsi="GHEA Grapalat"/>
          <w:i/>
          <w:sz w:val="16"/>
          <w:szCs w:val="16"/>
          <w:lang w:val="hy-AM"/>
        </w:rPr>
      </w:pPr>
    </w:p>
    <w:p w14:paraId="17022FD2" w14:textId="77777777" w:rsidR="00005EB8" w:rsidRDefault="00005EB8" w:rsidP="00005EB8">
      <w:pPr>
        <w:pStyle w:val="FootnoteText"/>
        <w:jc w:val="both"/>
        <w:rPr>
          <w:rFonts w:ascii="GHEA Grapalat" w:hAnsi="GHEA Grapalat"/>
          <w:i/>
          <w:sz w:val="16"/>
          <w:szCs w:val="16"/>
          <w:lang w:val="hy-AM"/>
        </w:rPr>
      </w:pPr>
    </w:p>
    <w:p w14:paraId="49F14DE6" w14:textId="77777777" w:rsidR="00005EB8" w:rsidRPr="00F6523E" w:rsidRDefault="00005EB8" w:rsidP="00005EB8">
      <w:pPr>
        <w:pStyle w:val="FootnoteText"/>
        <w:jc w:val="both"/>
        <w:rPr>
          <w:rFonts w:ascii="GHEA Grapalat" w:hAnsi="GHEA Grapalat"/>
          <w:i/>
          <w:sz w:val="16"/>
          <w:szCs w:val="16"/>
          <w:lang w:val="hy-AM"/>
        </w:rPr>
      </w:pPr>
    </w:p>
    <w:p w14:paraId="49465CC0" w14:textId="77777777" w:rsidR="00005EB8" w:rsidRPr="00D70570" w:rsidRDefault="00005EB8" w:rsidP="00005EB8">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B6116AE" w14:textId="77777777" w:rsidR="00005EB8" w:rsidRPr="00F6523E" w:rsidRDefault="00005EB8" w:rsidP="00005EB8">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46AFDE63" w14:textId="77777777" w:rsidR="00005EB8" w:rsidRPr="00F6523E" w:rsidRDefault="00005EB8" w:rsidP="00005EB8">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3F35940" w14:textId="77777777" w:rsidR="00005EB8" w:rsidRPr="00F6523E" w:rsidRDefault="00005EB8" w:rsidP="00005EB8">
      <w:pPr>
        <w:pStyle w:val="FootnoteText"/>
        <w:jc w:val="both"/>
        <w:rPr>
          <w:rFonts w:ascii="GHEA Grapalat" w:hAnsi="GHEA Grapalat"/>
          <w:i/>
          <w:sz w:val="16"/>
          <w:szCs w:val="16"/>
          <w:lang w:val="hy-AM"/>
        </w:rPr>
      </w:pPr>
    </w:p>
    <w:p w14:paraId="09B3CB90" w14:textId="77777777" w:rsidR="00005EB8" w:rsidRDefault="00005EB8" w:rsidP="00005EB8">
      <w:pPr>
        <w:jc w:val="both"/>
        <w:rPr>
          <w:rFonts w:ascii="GHEA Grapalat" w:hAnsi="GHEA Grapalat"/>
          <w:i/>
          <w:sz w:val="16"/>
          <w:szCs w:val="16"/>
          <w:lang w:val="hy-AM" w:eastAsia="ru-RU"/>
        </w:rPr>
      </w:pPr>
    </w:p>
    <w:p w14:paraId="51950896" w14:textId="77777777" w:rsidR="00005EB8" w:rsidRDefault="00005EB8" w:rsidP="00005EB8">
      <w:pPr>
        <w:jc w:val="both"/>
        <w:rPr>
          <w:rFonts w:ascii="GHEA Grapalat" w:hAnsi="GHEA Grapalat"/>
          <w:i/>
          <w:sz w:val="16"/>
          <w:szCs w:val="16"/>
          <w:lang w:val="hy-AM" w:eastAsia="ru-RU"/>
        </w:rPr>
      </w:pPr>
    </w:p>
    <w:p w14:paraId="5D7741F3" w14:textId="77777777" w:rsidR="00005EB8" w:rsidRDefault="00005EB8" w:rsidP="00005EB8">
      <w:pPr>
        <w:jc w:val="both"/>
        <w:rPr>
          <w:rFonts w:ascii="GHEA Grapalat" w:hAnsi="GHEA Grapalat"/>
          <w:i/>
          <w:sz w:val="16"/>
          <w:szCs w:val="16"/>
          <w:lang w:val="hy-AM" w:eastAsia="ru-RU"/>
        </w:rPr>
      </w:pPr>
    </w:p>
    <w:p w14:paraId="4329F0DA" w14:textId="77777777" w:rsidR="00005EB8" w:rsidRDefault="00005EB8" w:rsidP="00005EB8">
      <w:pPr>
        <w:jc w:val="both"/>
        <w:rPr>
          <w:rFonts w:ascii="GHEA Grapalat" w:hAnsi="GHEA Grapalat"/>
          <w:i/>
          <w:sz w:val="16"/>
          <w:szCs w:val="16"/>
          <w:lang w:val="hy-AM" w:eastAsia="ru-RU"/>
        </w:rPr>
      </w:pPr>
    </w:p>
    <w:p w14:paraId="3B09B26A" w14:textId="77777777" w:rsidR="00005EB8" w:rsidRDefault="00005EB8" w:rsidP="00005EB8">
      <w:pPr>
        <w:jc w:val="both"/>
        <w:rPr>
          <w:rFonts w:ascii="GHEA Grapalat" w:hAnsi="GHEA Grapalat"/>
          <w:i/>
          <w:sz w:val="16"/>
          <w:szCs w:val="16"/>
          <w:lang w:val="hy-AM" w:eastAsia="ru-RU"/>
        </w:rPr>
      </w:pPr>
    </w:p>
    <w:p w14:paraId="7E0E5077" w14:textId="77777777" w:rsidR="00005EB8" w:rsidRDefault="00005EB8" w:rsidP="00005EB8">
      <w:pPr>
        <w:jc w:val="both"/>
        <w:rPr>
          <w:rFonts w:ascii="GHEA Grapalat" w:hAnsi="GHEA Grapalat"/>
          <w:i/>
          <w:sz w:val="16"/>
          <w:szCs w:val="16"/>
          <w:lang w:val="hy-AM" w:eastAsia="ru-RU"/>
        </w:rPr>
      </w:pPr>
    </w:p>
    <w:p w14:paraId="0631DBC5" w14:textId="77777777" w:rsidR="00005EB8" w:rsidRDefault="00005EB8" w:rsidP="00005EB8">
      <w:pPr>
        <w:jc w:val="both"/>
        <w:rPr>
          <w:rFonts w:ascii="GHEA Grapalat" w:hAnsi="GHEA Grapalat"/>
          <w:i/>
          <w:sz w:val="16"/>
          <w:szCs w:val="16"/>
          <w:lang w:val="hy-AM" w:eastAsia="ru-RU"/>
        </w:rPr>
      </w:pPr>
    </w:p>
    <w:p w14:paraId="41C8D5D4" w14:textId="77777777" w:rsidR="00005EB8" w:rsidRDefault="00005EB8" w:rsidP="00005EB8">
      <w:pPr>
        <w:jc w:val="both"/>
        <w:rPr>
          <w:rFonts w:ascii="GHEA Grapalat" w:hAnsi="GHEA Grapalat"/>
          <w:i/>
          <w:sz w:val="16"/>
          <w:szCs w:val="16"/>
          <w:lang w:val="hy-AM" w:eastAsia="ru-RU"/>
        </w:rPr>
      </w:pPr>
    </w:p>
    <w:p w14:paraId="50C007DF" w14:textId="77777777" w:rsidR="00005EB8" w:rsidRDefault="00005EB8" w:rsidP="00005EB8">
      <w:pPr>
        <w:jc w:val="both"/>
        <w:rPr>
          <w:rFonts w:ascii="GHEA Grapalat" w:hAnsi="GHEA Grapalat"/>
          <w:i/>
          <w:sz w:val="16"/>
          <w:szCs w:val="16"/>
          <w:lang w:val="hy-AM" w:eastAsia="ru-RU"/>
        </w:rPr>
      </w:pPr>
    </w:p>
    <w:p w14:paraId="71FAD864" w14:textId="77777777" w:rsidR="00005EB8" w:rsidRDefault="00005EB8" w:rsidP="00005EB8">
      <w:pPr>
        <w:jc w:val="both"/>
        <w:rPr>
          <w:rFonts w:ascii="GHEA Grapalat" w:hAnsi="GHEA Grapalat"/>
          <w:i/>
          <w:sz w:val="16"/>
          <w:szCs w:val="16"/>
          <w:lang w:val="hy-AM" w:eastAsia="ru-RU"/>
        </w:rPr>
      </w:pPr>
    </w:p>
    <w:p w14:paraId="3F4C6120" w14:textId="77777777" w:rsidR="00005EB8" w:rsidRDefault="00005EB8" w:rsidP="00005EB8">
      <w:pPr>
        <w:jc w:val="both"/>
        <w:rPr>
          <w:rFonts w:ascii="GHEA Grapalat" w:hAnsi="GHEA Grapalat"/>
          <w:i/>
          <w:sz w:val="16"/>
          <w:szCs w:val="16"/>
          <w:lang w:val="hy-AM" w:eastAsia="ru-RU"/>
        </w:rPr>
      </w:pPr>
    </w:p>
    <w:p w14:paraId="7036D892" w14:textId="77777777" w:rsidR="00005EB8" w:rsidRDefault="00005EB8" w:rsidP="00005EB8">
      <w:pPr>
        <w:jc w:val="both"/>
        <w:rPr>
          <w:rFonts w:ascii="GHEA Grapalat" w:hAnsi="GHEA Grapalat"/>
          <w:i/>
          <w:sz w:val="16"/>
          <w:szCs w:val="16"/>
          <w:lang w:val="hy-AM" w:eastAsia="ru-RU"/>
        </w:rPr>
      </w:pPr>
    </w:p>
    <w:p w14:paraId="031F51FA" w14:textId="77777777" w:rsidR="00005EB8" w:rsidRDefault="00005EB8" w:rsidP="00005EB8">
      <w:pPr>
        <w:jc w:val="both"/>
        <w:rPr>
          <w:rFonts w:ascii="GHEA Grapalat" w:hAnsi="GHEA Grapalat"/>
          <w:i/>
          <w:sz w:val="16"/>
          <w:szCs w:val="16"/>
          <w:lang w:val="hy-AM" w:eastAsia="ru-RU"/>
        </w:rPr>
      </w:pPr>
    </w:p>
    <w:p w14:paraId="63989DE3" w14:textId="77777777" w:rsidR="00005EB8" w:rsidRDefault="00005EB8" w:rsidP="00005EB8">
      <w:pPr>
        <w:jc w:val="both"/>
        <w:rPr>
          <w:rFonts w:ascii="GHEA Grapalat" w:hAnsi="GHEA Grapalat"/>
          <w:i/>
          <w:sz w:val="16"/>
          <w:szCs w:val="16"/>
          <w:lang w:val="hy-AM" w:eastAsia="ru-RU"/>
        </w:rPr>
      </w:pPr>
    </w:p>
    <w:p w14:paraId="70EE04E6" w14:textId="77777777" w:rsidR="00005EB8" w:rsidRDefault="00005EB8" w:rsidP="00005EB8">
      <w:pPr>
        <w:jc w:val="both"/>
        <w:rPr>
          <w:rFonts w:ascii="GHEA Grapalat" w:hAnsi="GHEA Grapalat"/>
          <w:i/>
          <w:sz w:val="16"/>
          <w:szCs w:val="16"/>
          <w:lang w:val="hy-AM" w:eastAsia="ru-RU"/>
        </w:rPr>
      </w:pPr>
    </w:p>
    <w:p w14:paraId="763EF0ED" w14:textId="77777777" w:rsidR="00005EB8" w:rsidRDefault="00005EB8" w:rsidP="00005EB8">
      <w:pPr>
        <w:jc w:val="both"/>
        <w:rPr>
          <w:rFonts w:ascii="GHEA Grapalat" w:hAnsi="GHEA Grapalat"/>
          <w:i/>
          <w:sz w:val="16"/>
          <w:szCs w:val="16"/>
          <w:lang w:val="hy-AM" w:eastAsia="ru-RU"/>
        </w:rPr>
      </w:pPr>
    </w:p>
    <w:p w14:paraId="67AD9A39" w14:textId="77777777" w:rsidR="00005EB8" w:rsidRDefault="00005EB8" w:rsidP="00005EB8">
      <w:pPr>
        <w:jc w:val="both"/>
        <w:rPr>
          <w:rFonts w:ascii="GHEA Grapalat" w:hAnsi="GHEA Grapalat"/>
          <w:i/>
          <w:sz w:val="16"/>
          <w:szCs w:val="16"/>
          <w:lang w:val="hy-AM" w:eastAsia="ru-RU"/>
        </w:rPr>
      </w:pPr>
    </w:p>
    <w:p w14:paraId="0A026CBA" w14:textId="77777777" w:rsidR="00005EB8" w:rsidRDefault="00005EB8" w:rsidP="00005EB8">
      <w:pPr>
        <w:jc w:val="both"/>
        <w:rPr>
          <w:rFonts w:ascii="GHEA Grapalat" w:hAnsi="GHEA Grapalat"/>
          <w:i/>
          <w:sz w:val="16"/>
          <w:szCs w:val="16"/>
          <w:lang w:val="hy-AM" w:eastAsia="ru-RU"/>
        </w:rPr>
      </w:pPr>
    </w:p>
    <w:p w14:paraId="1A11E441" w14:textId="77777777" w:rsidR="00005EB8" w:rsidRDefault="00005EB8" w:rsidP="00005EB8">
      <w:pPr>
        <w:jc w:val="both"/>
        <w:rPr>
          <w:rFonts w:ascii="GHEA Grapalat" w:hAnsi="GHEA Grapalat"/>
          <w:i/>
          <w:sz w:val="16"/>
          <w:szCs w:val="16"/>
          <w:lang w:val="hy-AM" w:eastAsia="ru-RU"/>
        </w:rPr>
      </w:pPr>
    </w:p>
    <w:p w14:paraId="3B6E4C6F" w14:textId="77777777" w:rsidR="00005EB8" w:rsidRDefault="00005EB8" w:rsidP="00005EB8">
      <w:pPr>
        <w:jc w:val="both"/>
        <w:rPr>
          <w:rFonts w:ascii="GHEA Grapalat" w:hAnsi="GHEA Grapalat"/>
          <w:i/>
          <w:sz w:val="16"/>
          <w:szCs w:val="16"/>
          <w:lang w:val="hy-AM" w:eastAsia="ru-RU"/>
        </w:rPr>
      </w:pPr>
    </w:p>
    <w:p w14:paraId="1177085B" w14:textId="77777777" w:rsidR="00005EB8" w:rsidRDefault="00005EB8" w:rsidP="00005EB8">
      <w:pPr>
        <w:jc w:val="both"/>
        <w:rPr>
          <w:rFonts w:ascii="GHEA Grapalat" w:hAnsi="GHEA Grapalat"/>
          <w:i/>
          <w:sz w:val="16"/>
          <w:szCs w:val="16"/>
          <w:lang w:val="hy-AM" w:eastAsia="ru-RU"/>
        </w:rPr>
      </w:pPr>
    </w:p>
    <w:p w14:paraId="1E885038" w14:textId="77777777" w:rsidR="00005EB8" w:rsidRDefault="00005EB8" w:rsidP="00005EB8">
      <w:pPr>
        <w:jc w:val="both"/>
        <w:rPr>
          <w:rFonts w:ascii="GHEA Grapalat" w:hAnsi="GHEA Grapalat"/>
          <w:i/>
          <w:sz w:val="16"/>
          <w:szCs w:val="16"/>
          <w:lang w:val="hy-AM" w:eastAsia="ru-RU"/>
        </w:rPr>
      </w:pPr>
    </w:p>
    <w:p w14:paraId="6E7A40EB" w14:textId="77777777" w:rsidR="00005EB8" w:rsidRDefault="00005EB8" w:rsidP="00005EB8">
      <w:pPr>
        <w:jc w:val="both"/>
        <w:rPr>
          <w:rFonts w:ascii="GHEA Grapalat" w:hAnsi="GHEA Grapalat"/>
          <w:i/>
          <w:sz w:val="16"/>
          <w:szCs w:val="16"/>
          <w:lang w:val="hy-AM" w:eastAsia="ru-RU"/>
        </w:rPr>
      </w:pPr>
    </w:p>
    <w:p w14:paraId="631969A3" w14:textId="77777777" w:rsidR="00005EB8" w:rsidRDefault="00005EB8" w:rsidP="00005EB8">
      <w:pPr>
        <w:jc w:val="both"/>
        <w:rPr>
          <w:rFonts w:ascii="GHEA Grapalat" w:hAnsi="GHEA Grapalat"/>
          <w:i/>
          <w:sz w:val="16"/>
          <w:szCs w:val="16"/>
          <w:lang w:val="hy-AM" w:eastAsia="ru-RU"/>
        </w:rPr>
      </w:pPr>
    </w:p>
    <w:p w14:paraId="60F66C34" w14:textId="77777777" w:rsidR="00005EB8" w:rsidRDefault="00005EB8" w:rsidP="00005EB8">
      <w:pPr>
        <w:jc w:val="both"/>
        <w:rPr>
          <w:rFonts w:ascii="GHEA Grapalat" w:hAnsi="GHEA Grapalat"/>
          <w:i/>
          <w:sz w:val="16"/>
          <w:szCs w:val="16"/>
          <w:lang w:val="hy-AM" w:eastAsia="ru-RU"/>
        </w:rPr>
      </w:pPr>
    </w:p>
    <w:p w14:paraId="68A1E67F" w14:textId="77777777" w:rsidR="00005EB8" w:rsidRDefault="00005EB8" w:rsidP="00005EB8">
      <w:pPr>
        <w:jc w:val="both"/>
        <w:rPr>
          <w:rFonts w:ascii="GHEA Grapalat" w:hAnsi="GHEA Grapalat"/>
          <w:i/>
          <w:sz w:val="16"/>
          <w:szCs w:val="16"/>
          <w:lang w:val="hy-AM" w:eastAsia="ru-RU"/>
        </w:rPr>
      </w:pPr>
    </w:p>
    <w:p w14:paraId="26148DA6" w14:textId="77777777" w:rsidR="00005EB8" w:rsidRDefault="00005EB8" w:rsidP="00005EB8">
      <w:pPr>
        <w:jc w:val="both"/>
        <w:rPr>
          <w:rFonts w:ascii="GHEA Grapalat" w:hAnsi="GHEA Grapalat"/>
          <w:i/>
          <w:sz w:val="16"/>
          <w:szCs w:val="16"/>
          <w:lang w:val="hy-AM" w:eastAsia="ru-RU"/>
        </w:rPr>
      </w:pPr>
    </w:p>
    <w:p w14:paraId="50E87E2A" w14:textId="77777777" w:rsidR="00005EB8" w:rsidRPr="004605D7" w:rsidRDefault="00005EB8" w:rsidP="00005EB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023CE1BC" w14:textId="527E4320" w:rsidR="00005EB8" w:rsidRPr="00E6597C" w:rsidRDefault="00005EB8" w:rsidP="00005EB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Pr>
          <w:rFonts w:ascii="Sylfaen" w:hAnsi="Sylfaen"/>
          <w:b/>
          <w:i/>
          <w:lang w:val="af-ZA"/>
        </w:rPr>
        <w:t xml:space="preserve"> </w:t>
      </w:r>
      <w:r w:rsidRPr="00E6597C">
        <w:rPr>
          <w:rFonts w:ascii="GHEA Grapalat" w:hAnsi="GHEA Grapalat" w:cs="Sylfaen"/>
          <w:b/>
          <w:lang w:val="es-ES"/>
        </w:rPr>
        <w:t>ծածկագրով</w:t>
      </w:r>
    </w:p>
    <w:p w14:paraId="74AC9FEB" w14:textId="77777777" w:rsidR="00005EB8" w:rsidRPr="00E6597C" w:rsidRDefault="00005EB8" w:rsidP="00005EB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1D7FE42D" w14:textId="77777777" w:rsidR="00005EB8" w:rsidRPr="007B5542" w:rsidRDefault="00005EB8" w:rsidP="00005EB8">
      <w:pPr>
        <w:ind w:left="-66"/>
        <w:jc w:val="center"/>
        <w:rPr>
          <w:rFonts w:ascii="GHEA Grapalat" w:hAnsi="GHEA Grapalat"/>
          <w:b/>
          <w:lang w:val="hy-AM"/>
        </w:rPr>
      </w:pPr>
    </w:p>
    <w:p w14:paraId="4E6148D2" w14:textId="77777777" w:rsidR="00005EB8" w:rsidRDefault="00005EB8" w:rsidP="00005EB8">
      <w:pPr>
        <w:pStyle w:val="Heading3"/>
        <w:spacing w:line="240" w:lineRule="auto"/>
        <w:ind w:firstLine="567"/>
        <w:jc w:val="left"/>
        <w:rPr>
          <w:rFonts w:ascii="GHEA Grapalat" w:hAnsi="GHEA Grapalat"/>
          <w:b/>
          <w:lang w:val="hy-AM"/>
        </w:rPr>
      </w:pPr>
    </w:p>
    <w:p w14:paraId="05337C28" w14:textId="77777777" w:rsidR="00005EB8" w:rsidRPr="009F5C16" w:rsidRDefault="00005EB8" w:rsidP="00005EB8">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232EB22C" w14:textId="77777777" w:rsidR="00005EB8" w:rsidRPr="009F5C16" w:rsidRDefault="00005EB8" w:rsidP="00005EB8">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5175F8D5" w14:textId="77777777" w:rsidR="00005EB8" w:rsidRPr="009F5C16" w:rsidRDefault="00005EB8" w:rsidP="00005EB8">
      <w:pPr>
        <w:ind w:firstLine="567"/>
        <w:jc w:val="both"/>
        <w:rPr>
          <w:rFonts w:ascii="GHEA Grapalat" w:hAnsi="GHEA Grapalat" w:cs="Arial"/>
          <w:sz w:val="20"/>
          <w:szCs w:val="20"/>
          <w:u w:val="single"/>
          <w:lang w:val="es-ES"/>
        </w:rPr>
      </w:pPr>
    </w:p>
    <w:p w14:paraId="35D7DBB8" w14:textId="77777777" w:rsidR="00005EB8" w:rsidRPr="009F5C16" w:rsidRDefault="00005EB8" w:rsidP="00005EB8">
      <w:pPr>
        <w:ind w:firstLine="567"/>
        <w:jc w:val="both"/>
        <w:rPr>
          <w:rFonts w:ascii="GHEA Grapalat" w:hAnsi="GHEA Grapalat" w:cs="Arial"/>
          <w:sz w:val="20"/>
          <w:szCs w:val="20"/>
          <w:u w:val="single"/>
          <w:lang w:val="es-ES"/>
        </w:rPr>
      </w:pPr>
    </w:p>
    <w:p w14:paraId="3515019A" w14:textId="09516AE3" w:rsidR="00005EB8" w:rsidRPr="009F5C16" w:rsidRDefault="00005EB8" w:rsidP="00005EB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Pr="00AD4C2B">
        <w:rPr>
          <w:rFonts w:ascii="Sylfaen" w:hAnsi="Sylfaen"/>
          <w:b/>
          <w:lang w:val="af-ZA"/>
        </w:rPr>
        <w:t xml:space="preserve"> </w:t>
      </w: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Pr>
          <w:rFonts w:ascii="Sylfaen" w:hAnsi="Sylfaen"/>
          <w:b/>
          <w:i/>
          <w:lang w:val="af-ZA"/>
        </w:rPr>
        <w:t xml:space="preserve"> </w:t>
      </w:r>
      <w:r w:rsidRPr="009F5C16">
        <w:rPr>
          <w:rFonts w:ascii="GHEA Grapalat" w:hAnsi="GHEA Grapalat" w:cs="Arial"/>
          <w:sz w:val="20"/>
          <w:szCs w:val="20"/>
          <w:lang w:val="es-ES"/>
        </w:rPr>
        <w:t xml:space="preserve">» </w:t>
      </w:r>
    </w:p>
    <w:p w14:paraId="01EB5009" w14:textId="77777777" w:rsidR="00005EB8" w:rsidRPr="009F5C16" w:rsidRDefault="00005EB8" w:rsidP="00005EB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3B6A09A4" w14:textId="3D805C45" w:rsidR="00005EB8" w:rsidRPr="00DD1884" w:rsidRDefault="00005EB8" w:rsidP="00005EB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շրջանակում ընտրված մասնակից ճանաչվելու դեպքում, պարտավորվում է նույն ծածկագրով մրցույթի շրջանակում կնքվող պայմանագ</w:t>
      </w:r>
      <w:r w:rsidR="003B6FB4">
        <w:rPr>
          <w:rFonts w:ascii="GHEA Grapalat" w:hAnsi="GHEA Grapalat" w:cs="Arial"/>
          <w:sz w:val="20"/>
          <w:szCs w:val="20"/>
          <w:lang w:val="hy-AM"/>
        </w:rPr>
        <w:t>ր</w:t>
      </w:r>
      <w:r w:rsidRPr="009F5C16">
        <w:rPr>
          <w:rFonts w:ascii="GHEA Grapalat" w:hAnsi="GHEA Grapalat" w:cs="Arial"/>
          <w:sz w:val="20"/>
          <w:szCs w:val="20"/>
          <w:lang w:val="hy-AM"/>
        </w:rPr>
        <w:t xml:space="preserve">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6E009E09" w14:textId="77777777" w:rsidR="00005EB8" w:rsidRPr="009F5C16" w:rsidRDefault="00005EB8" w:rsidP="00005EB8">
      <w:pPr>
        <w:rPr>
          <w:lang w:val="es-ES"/>
        </w:rPr>
      </w:pPr>
    </w:p>
    <w:p w14:paraId="28BBBEB9" w14:textId="77777777" w:rsidR="00005EB8" w:rsidRPr="009F5C16" w:rsidRDefault="00005EB8" w:rsidP="00005EB8">
      <w:pPr>
        <w:pStyle w:val="Heading3"/>
        <w:spacing w:line="240" w:lineRule="auto"/>
        <w:ind w:firstLine="567"/>
        <w:jc w:val="left"/>
        <w:rPr>
          <w:rFonts w:ascii="GHEA Grapalat" w:hAnsi="GHEA Grapalat"/>
          <w:b/>
          <w:lang w:val="es-ES"/>
        </w:rPr>
      </w:pPr>
    </w:p>
    <w:p w14:paraId="459097FF" w14:textId="77777777" w:rsidR="00005EB8" w:rsidRPr="00CE1C61" w:rsidRDefault="00005EB8" w:rsidP="00005EB8">
      <w:pPr>
        <w:pStyle w:val="Heading3"/>
        <w:spacing w:line="240" w:lineRule="auto"/>
        <w:ind w:firstLine="567"/>
        <w:jc w:val="left"/>
        <w:rPr>
          <w:rFonts w:ascii="GHEA Grapalat" w:hAnsi="GHEA Grapalat"/>
          <w:b/>
          <w:lang w:val="es-ES"/>
        </w:rPr>
      </w:pPr>
    </w:p>
    <w:p w14:paraId="5723F4D7" w14:textId="77777777" w:rsidR="00005EB8" w:rsidRPr="007B5542" w:rsidRDefault="00005EB8" w:rsidP="00005EB8">
      <w:pPr>
        <w:rPr>
          <w:rFonts w:ascii="GHEA Grapalat" w:hAnsi="GHEA Grapalat"/>
          <w:sz w:val="20"/>
          <w:lang w:val="es-ES"/>
        </w:rPr>
      </w:pPr>
    </w:p>
    <w:p w14:paraId="1974C8D4" w14:textId="77777777" w:rsidR="00005EB8" w:rsidRPr="009F5C16" w:rsidRDefault="00005EB8" w:rsidP="00005EB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304935FF" w14:textId="77777777" w:rsidR="00005EB8" w:rsidRPr="0053699F" w:rsidRDefault="00005EB8" w:rsidP="00005EB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03A94E55" w14:textId="77777777" w:rsidR="00005EB8" w:rsidRPr="0053699F" w:rsidRDefault="00005EB8" w:rsidP="00005EB8">
      <w:pPr>
        <w:jc w:val="right"/>
        <w:rPr>
          <w:rFonts w:ascii="GHEA Grapalat" w:hAnsi="GHEA Grapalat" w:cs="Sylfaen"/>
          <w:sz w:val="20"/>
          <w:lang w:val="hy-AM"/>
        </w:rPr>
      </w:pPr>
    </w:p>
    <w:p w14:paraId="112ECC6D" w14:textId="77777777" w:rsidR="00005EB8" w:rsidRPr="0053699F" w:rsidRDefault="00005EB8" w:rsidP="00005EB8">
      <w:pPr>
        <w:jc w:val="right"/>
        <w:rPr>
          <w:rFonts w:ascii="GHEA Grapalat" w:hAnsi="GHEA Grapalat" w:cs="Sylfaen"/>
          <w:sz w:val="20"/>
          <w:lang w:val="hy-AM"/>
        </w:rPr>
      </w:pPr>
    </w:p>
    <w:p w14:paraId="4B653841" w14:textId="77777777" w:rsidR="00005EB8" w:rsidRPr="007B5542" w:rsidRDefault="00005EB8" w:rsidP="00005EB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052BFA78" w14:textId="77777777" w:rsidR="00005EB8" w:rsidRPr="007B5542" w:rsidRDefault="00005EB8" w:rsidP="00005EB8">
      <w:pPr>
        <w:jc w:val="right"/>
        <w:rPr>
          <w:rFonts w:ascii="GHEA Grapalat" w:hAnsi="GHEA Grapalat"/>
          <w:sz w:val="20"/>
          <w:lang w:val="hy-AM"/>
        </w:rPr>
      </w:pPr>
    </w:p>
    <w:p w14:paraId="033493CE" w14:textId="77777777" w:rsidR="00005EB8" w:rsidRPr="007B5542" w:rsidRDefault="00005EB8" w:rsidP="00005EB8">
      <w:pPr>
        <w:jc w:val="right"/>
        <w:rPr>
          <w:rFonts w:ascii="GHEA Grapalat" w:hAnsi="GHEA Grapalat"/>
          <w:sz w:val="20"/>
          <w:lang w:val="hy-AM"/>
        </w:rPr>
      </w:pPr>
    </w:p>
    <w:p w14:paraId="131700E2" w14:textId="77777777" w:rsidR="00005EB8" w:rsidRDefault="00005EB8" w:rsidP="00005EB8">
      <w:pPr>
        <w:pStyle w:val="BodyTextIndent3"/>
        <w:spacing w:line="240" w:lineRule="auto"/>
        <w:ind w:firstLine="0"/>
        <w:jc w:val="right"/>
        <w:rPr>
          <w:rFonts w:ascii="GHEA Grapalat" w:hAnsi="GHEA Grapalat"/>
          <w:b/>
          <w:lang w:val="hy-AM"/>
        </w:rPr>
      </w:pPr>
    </w:p>
    <w:p w14:paraId="748996AC" w14:textId="77777777" w:rsidR="00005EB8" w:rsidRDefault="00005EB8" w:rsidP="00005EB8">
      <w:pPr>
        <w:pStyle w:val="BodyTextIndent3"/>
        <w:spacing w:line="240" w:lineRule="auto"/>
        <w:ind w:firstLine="0"/>
        <w:jc w:val="right"/>
        <w:rPr>
          <w:rFonts w:ascii="GHEA Grapalat" w:hAnsi="GHEA Grapalat"/>
          <w:b/>
          <w:lang w:val="hy-AM"/>
        </w:rPr>
      </w:pPr>
    </w:p>
    <w:p w14:paraId="5D663AA5" w14:textId="77777777" w:rsidR="00005EB8" w:rsidRDefault="00005EB8" w:rsidP="00005EB8">
      <w:pPr>
        <w:pStyle w:val="BodyTextIndent3"/>
        <w:spacing w:line="240" w:lineRule="auto"/>
        <w:ind w:firstLine="0"/>
        <w:jc w:val="right"/>
        <w:rPr>
          <w:rFonts w:ascii="GHEA Grapalat" w:hAnsi="GHEA Grapalat"/>
          <w:b/>
          <w:lang w:val="hy-AM"/>
        </w:rPr>
      </w:pPr>
    </w:p>
    <w:p w14:paraId="35E4B704" w14:textId="77777777" w:rsidR="00005EB8" w:rsidRDefault="00005EB8" w:rsidP="00005EB8">
      <w:pPr>
        <w:jc w:val="both"/>
        <w:rPr>
          <w:rFonts w:ascii="GHEA Grapalat" w:hAnsi="GHEA Grapalat"/>
          <w:i/>
          <w:sz w:val="16"/>
          <w:szCs w:val="16"/>
          <w:lang w:val="hy-AM" w:eastAsia="ru-RU"/>
        </w:rPr>
      </w:pPr>
    </w:p>
    <w:p w14:paraId="224DDD96" w14:textId="77777777" w:rsidR="00005EB8" w:rsidRDefault="00005EB8" w:rsidP="00005EB8">
      <w:pPr>
        <w:jc w:val="both"/>
        <w:rPr>
          <w:rFonts w:ascii="GHEA Grapalat" w:hAnsi="GHEA Grapalat"/>
          <w:i/>
          <w:sz w:val="16"/>
          <w:szCs w:val="16"/>
          <w:lang w:val="hy-AM" w:eastAsia="ru-RU"/>
        </w:rPr>
      </w:pPr>
    </w:p>
    <w:p w14:paraId="203A81C3" w14:textId="77777777" w:rsidR="00005EB8" w:rsidRDefault="00005EB8" w:rsidP="00005EB8">
      <w:pPr>
        <w:jc w:val="both"/>
        <w:rPr>
          <w:rFonts w:ascii="GHEA Grapalat" w:hAnsi="GHEA Grapalat"/>
          <w:i/>
          <w:sz w:val="16"/>
          <w:szCs w:val="16"/>
          <w:lang w:val="hy-AM" w:eastAsia="ru-RU"/>
        </w:rPr>
      </w:pPr>
    </w:p>
    <w:p w14:paraId="7F90C724" w14:textId="77777777" w:rsidR="00005EB8" w:rsidRDefault="00005EB8" w:rsidP="00005EB8">
      <w:pPr>
        <w:jc w:val="both"/>
        <w:rPr>
          <w:rFonts w:ascii="GHEA Grapalat" w:hAnsi="GHEA Grapalat"/>
          <w:i/>
          <w:sz w:val="16"/>
          <w:szCs w:val="16"/>
          <w:lang w:val="hy-AM" w:eastAsia="ru-RU"/>
        </w:rPr>
      </w:pPr>
    </w:p>
    <w:p w14:paraId="70349DD8" w14:textId="77777777" w:rsidR="00005EB8" w:rsidRDefault="00005EB8" w:rsidP="00005EB8">
      <w:pPr>
        <w:jc w:val="both"/>
        <w:rPr>
          <w:rFonts w:ascii="GHEA Grapalat" w:hAnsi="GHEA Grapalat"/>
          <w:i/>
          <w:sz w:val="16"/>
          <w:szCs w:val="16"/>
          <w:lang w:val="hy-AM" w:eastAsia="ru-RU"/>
        </w:rPr>
      </w:pPr>
    </w:p>
    <w:p w14:paraId="2D986BB8" w14:textId="77777777" w:rsidR="00005EB8" w:rsidRDefault="00005EB8" w:rsidP="00005EB8">
      <w:pPr>
        <w:jc w:val="both"/>
        <w:rPr>
          <w:rFonts w:ascii="GHEA Grapalat" w:hAnsi="GHEA Grapalat"/>
          <w:i/>
          <w:sz w:val="16"/>
          <w:szCs w:val="16"/>
          <w:lang w:val="hy-AM" w:eastAsia="ru-RU"/>
        </w:rPr>
      </w:pPr>
    </w:p>
    <w:p w14:paraId="4B693C3F" w14:textId="77777777" w:rsidR="00005EB8" w:rsidRDefault="00005EB8" w:rsidP="00005EB8">
      <w:pPr>
        <w:jc w:val="both"/>
        <w:rPr>
          <w:rFonts w:ascii="GHEA Grapalat" w:hAnsi="GHEA Grapalat"/>
          <w:i/>
          <w:sz w:val="16"/>
          <w:szCs w:val="16"/>
          <w:lang w:val="hy-AM" w:eastAsia="ru-RU"/>
        </w:rPr>
      </w:pPr>
    </w:p>
    <w:p w14:paraId="1F3924E4" w14:textId="77777777" w:rsidR="00005EB8" w:rsidRDefault="00005EB8" w:rsidP="00005EB8">
      <w:pPr>
        <w:jc w:val="both"/>
        <w:rPr>
          <w:rFonts w:ascii="GHEA Grapalat" w:hAnsi="GHEA Grapalat"/>
          <w:i/>
          <w:sz w:val="16"/>
          <w:szCs w:val="16"/>
          <w:lang w:val="hy-AM" w:eastAsia="ru-RU"/>
        </w:rPr>
      </w:pPr>
    </w:p>
    <w:p w14:paraId="6E48F6CC" w14:textId="77777777" w:rsidR="00005EB8" w:rsidRDefault="00005EB8" w:rsidP="00005EB8">
      <w:pPr>
        <w:jc w:val="both"/>
        <w:rPr>
          <w:rFonts w:ascii="GHEA Grapalat" w:hAnsi="GHEA Grapalat"/>
          <w:i/>
          <w:sz w:val="16"/>
          <w:szCs w:val="16"/>
          <w:lang w:val="hy-AM" w:eastAsia="ru-RU"/>
        </w:rPr>
      </w:pPr>
    </w:p>
    <w:p w14:paraId="0030E441" w14:textId="77777777" w:rsidR="00005EB8" w:rsidRDefault="00005EB8" w:rsidP="00005EB8">
      <w:pPr>
        <w:jc w:val="both"/>
        <w:rPr>
          <w:rFonts w:ascii="GHEA Grapalat" w:hAnsi="GHEA Grapalat"/>
          <w:i/>
          <w:sz w:val="16"/>
          <w:szCs w:val="16"/>
          <w:lang w:val="hy-AM" w:eastAsia="ru-RU"/>
        </w:rPr>
      </w:pPr>
    </w:p>
    <w:p w14:paraId="6EB133B4" w14:textId="77777777" w:rsidR="00005EB8" w:rsidRDefault="00005EB8" w:rsidP="00005EB8">
      <w:pPr>
        <w:jc w:val="both"/>
        <w:rPr>
          <w:rFonts w:ascii="GHEA Grapalat" w:hAnsi="GHEA Grapalat"/>
          <w:i/>
          <w:sz w:val="16"/>
          <w:szCs w:val="16"/>
          <w:lang w:val="hy-AM" w:eastAsia="ru-RU"/>
        </w:rPr>
      </w:pPr>
    </w:p>
    <w:p w14:paraId="1F197309" w14:textId="77777777" w:rsidR="00005EB8" w:rsidRDefault="00005EB8" w:rsidP="00005EB8">
      <w:pPr>
        <w:jc w:val="both"/>
        <w:rPr>
          <w:rFonts w:ascii="GHEA Grapalat" w:hAnsi="GHEA Grapalat"/>
          <w:i/>
          <w:sz w:val="16"/>
          <w:szCs w:val="16"/>
          <w:lang w:val="hy-AM" w:eastAsia="ru-RU"/>
        </w:rPr>
      </w:pPr>
    </w:p>
    <w:p w14:paraId="2E5EDEB0" w14:textId="77777777" w:rsidR="00005EB8" w:rsidRDefault="00005EB8" w:rsidP="00005EB8">
      <w:pPr>
        <w:jc w:val="both"/>
        <w:rPr>
          <w:rFonts w:ascii="GHEA Grapalat" w:hAnsi="GHEA Grapalat"/>
          <w:i/>
          <w:sz w:val="16"/>
          <w:szCs w:val="16"/>
          <w:lang w:val="hy-AM" w:eastAsia="ru-RU"/>
        </w:rPr>
      </w:pPr>
    </w:p>
    <w:p w14:paraId="0891C52E" w14:textId="77777777" w:rsidR="00005EB8" w:rsidRPr="00F6523E" w:rsidRDefault="00005EB8" w:rsidP="00005EB8">
      <w:pPr>
        <w:jc w:val="both"/>
        <w:rPr>
          <w:rFonts w:ascii="GHEA Grapalat" w:hAnsi="GHEA Grapalat" w:cs="Sylfaen"/>
          <w:sz w:val="16"/>
          <w:szCs w:val="16"/>
          <w:lang w:val="hy-AM"/>
        </w:rPr>
      </w:pPr>
    </w:p>
    <w:p w14:paraId="0483F343" w14:textId="0EC1F79E" w:rsidR="003023E9" w:rsidRDefault="00005EB8" w:rsidP="00005EB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460746EE" w14:textId="6E648E7E"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038EC02"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0231AB2D" w14:textId="2AC9682C"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1097C41A" w14:textId="4706B8A8" w:rsidR="00F41478" w:rsidRDefault="00F41478" w:rsidP="00F41478">
      <w:pPr>
        <w:pBdr>
          <w:top w:val="nil"/>
          <w:left w:val="nil"/>
          <w:bottom w:val="nil"/>
          <w:right w:val="nil"/>
          <w:between w:val="nil"/>
        </w:pBdr>
        <w:spacing w:before="240"/>
        <w:rPr>
          <w:rFonts w:ascii="GHEA Grapalat" w:hAnsi="GHEA Grapalat"/>
        </w:rPr>
      </w:pPr>
    </w:p>
    <w:p w14:paraId="71F7D6DD" w14:textId="4BFAE208" w:rsidR="00A52F0E" w:rsidRPr="00FD1EE4" w:rsidRDefault="00A52F0E" w:rsidP="00F4147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0BAE388E"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35BC4786"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7FEDFB8E" w14:textId="77777777" w:rsidR="00956F77" w:rsidRDefault="000B1088" w:rsidP="00D70570">
      <w:pPr>
        <w:pStyle w:val="BodyTextIndent3"/>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765D749C" w14:textId="77777777" w:rsidR="00956F77" w:rsidRDefault="00956F77" w:rsidP="00D70570">
      <w:pPr>
        <w:pStyle w:val="BodyTextIndent3"/>
        <w:spacing w:line="240" w:lineRule="auto"/>
        <w:ind w:left="360" w:firstLine="0"/>
        <w:jc w:val="right"/>
        <w:rPr>
          <w:rFonts w:ascii="GHEA Grapalat" w:hAnsi="GHEA Grapalat"/>
          <w:b/>
          <w:lang w:val="hy-AM"/>
        </w:rPr>
      </w:pPr>
    </w:p>
    <w:p w14:paraId="7A4F7AE8" w14:textId="77777777" w:rsidR="00956F77" w:rsidRDefault="00956F77" w:rsidP="00D70570">
      <w:pPr>
        <w:pStyle w:val="BodyTextIndent3"/>
        <w:spacing w:line="240" w:lineRule="auto"/>
        <w:ind w:left="360" w:firstLine="0"/>
        <w:jc w:val="right"/>
        <w:rPr>
          <w:rFonts w:ascii="GHEA Grapalat" w:hAnsi="GHEA Grapalat"/>
          <w:b/>
          <w:lang w:val="hy-AM"/>
        </w:rPr>
      </w:pPr>
    </w:p>
    <w:p w14:paraId="562B0865" w14:textId="77777777" w:rsidR="00956F77" w:rsidRDefault="00956F77" w:rsidP="00D70570">
      <w:pPr>
        <w:pStyle w:val="BodyTextIndent3"/>
        <w:spacing w:line="240" w:lineRule="auto"/>
        <w:ind w:left="360" w:firstLine="0"/>
        <w:jc w:val="right"/>
        <w:rPr>
          <w:rFonts w:ascii="GHEA Grapalat" w:hAnsi="GHEA Grapalat"/>
          <w:b/>
          <w:lang w:val="hy-AM"/>
        </w:rPr>
      </w:pPr>
    </w:p>
    <w:p w14:paraId="2C27CE05" w14:textId="67D87716" w:rsidR="00B2572B" w:rsidRPr="00E6597C" w:rsidRDefault="00B2572B"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42C2D082" w14:textId="0CA04773"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46C5E584"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1FF4E74B"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956F77" w:rsidRPr="00DA47D0">
        <w:rPr>
          <w:rFonts w:ascii="Sylfaen" w:hAnsi="Sylfaen"/>
          <w:b/>
          <w:sz w:val="22"/>
          <w:lang w:val="af-ZA"/>
        </w:rPr>
        <w:t>ԵՔԼ-ԲՄԱՇՁԲ-2</w:t>
      </w:r>
      <w:r w:rsidR="00956F77">
        <w:rPr>
          <w:rFonts w:ascii="Sylfaen" w:hAnsi="Sylfaen"/>
          <w:b/>
          <w:sz w:val="22"/>
          <w:lang w:val="af-ZA"/>
        </w:rPr>
        <w:t>4</w:t>
      </w:r>
      <w:r w:rsidR="0052774E">
        <w:rPr>
          <w:rFonts w:ascii="Sylfaen" w:hAnsi="Sylfaen"/>
          <w:b/>
          <w:sz w:val="22"/>
          <w:lang w:val="af-ZA"/>
        </w:rPr>
        <w:t>/</w:t>
      </w:r>
      <w:r w:rsidR="00855715">
        <w:rPr>
          <w:rFonts w:ascii="Sylfaen" w:hAnsi="Sylfaen"/>
          <w:b/>
          <w:sz w:val="22"/>
          <w:lang w:val="af-ZA"/>
        </w:rPr>
        <w:t>4</w:t>
      </w:r>
      <w:r w:rsidR="00956F77" w:rsidRPr="00DA47D0">
        <w:rPr>
          <w:rFonts w:ascii="Sylfaen" w:hAnsi="Sylfaen"/>
          <w:b/>
          <w:sz w:val="22"/>
          <w:lang w:val="af-ZA"/>
        </w:rPr>
        <w:t xml:space="preserve"> </w:t>
      </w:r>
      <w:r w:rsidRPr="00E6597C">
        <w:rPr>
          <w:rFonts w:ascii="GHEA Grapalat" w:hAnsi="GHEA Grapalat" w:cs="Arial"/>
          <w:sz w:val="20"/>
          <w:szCs w:val="20"/>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93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5"/>
        <w:gridCol w:w="3429"/>
        <w:gridCol w:w="1729"/>
        <w:gridCol w:w="1790"/>
        <w:gridCol w:w="1790"/>
      </w:tblGrid>
      <w:tr w:rsidR="008568EF" w:rsidRPr="00FF3717" w14:paraId="55F49877" w14:textId="77777777" w:rsidTr="008568EF">
        <w:trPr>
          <w:cantSplit/>
          <w:trHeight w:val="935"/>
          <w:jc w:val="center"/>
        </w:trPr>
        <w:tc>
          <w:tcPr>
            <w:tcW w:w="1195" w:type="dxa"/>
            <w:tcBorders>
              <w:top w:val="single" w:sz="4" w:space="0" w:color="auto"/>
              <w:left w:val="single" w:sz="4" w:space="0" w:color="auto"/>
              <w:right w:val="single" w:sz="4" w:space="0" w:color="auto"/>
            </w:tcBorders>
            <w:vAlign w:val="center"/>
          </w:tcPr>
          <w:p w14:paraId="5FF95D65"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7C80C920" w14:textId="77777777" w:rsidR="008568EF" w:rsidRPr="00E6597C" w:rsidRDefault="008568EF" w:rsidP="00337420">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429" w:type="dxa"/>
            <w:tcBorders>
              <w:top w:val="single" w:sz="4" w:space="0" w:color="auto"/>
              <w:left w:val="single" w:sz="4" w:space="0" w:color="auto"/>
              <w:right w:val="single" w:sz="4" w:space="0" w:color="auto"/>
            </w:tcBorders>
            <w:vAlign w:val="center"/>
          </w:tcPr>
          <w:p w14:paraId="73B0BDDE"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729" w:type="dxa"/>
            <w:tcBorders>
              <w:top w:val="single" w:sz="4" w:space="0" w:color="auto"/>
              <w:left w:val="single" w:sz="4" w:space="0" w:color="auto"/>
              <w:right w:val="single" w:sz="4" w:space="0" w:color="auto"/>
            </w:tcBorders>
            <w:vAlign w:val="center"/>
          </w:tcPr>
          <w:p w14:paraId="5E70E78E" w14:textId="77777777" w:rsidR="008568EF" w:rsidRPr="0053699F" w:rsidRDefault="008568EF" w:rsidP="00337420">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2C7020CF"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90" w:type="dxa"/>
            <w:tcBorders>
              <w:top w:val="single" w:sz="4" w:space="0" w:color="auto"/>
              <w:left w:val="single" w:sz="4" w:space="0" w:color="auto"/>
              <w:right w:val="single" w:sz="4" w:space="0" w:color="auto"/>
            </w:tcBorders>
            <w:vAlign w:val="center"/>
          </w:tcPr>
          <w:p w14:paraId="64A76017"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041E49B8"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90" w:type="dxa"/>
            <w:tcBorders>
              <w:top w:val="single" w:sz="4" w:space="0" w:color="auto"/>
              <w:left w:val="single" w:sz="4" w:space="0" w:color="auto"/>
              <w:right w:val="single" w:sz="4" w:space="0" w:color="auto"/>
            </w:tcBorders>
            <w:vAlign w:val="center"/>
          </w:tcPr>
          <w:p w14:paraId="18FED8E2"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03D3230F" w14:textId="77777777" w:rsidR="008568EF" w:rsidRPr="00E6597C" w:rsidRDefault="008568EF" w:rsidP="00337420">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8568EF" w:rsidRPr="00E6597C" w14:paraId="674CB64A" w14:textId="77777777" w:rsidTr="008568EF">
        <w:trPr>
          <w:trHeight w:val="214"/>
          <w:jc w:val="center"/>
        </w:trPr>
        <w:tc>
          <w:tcPr>
            <w:tcW w:w="1195" w:type="dxa"/>
            <w:tcBorders>
              <w:top w:val="single" w:sz="4" w:space="0" w:color="auto"/>
              <w:left w:val="single" w:sz="4" w:space="0" w:color="auto"/>
              <w:bottom w:val="single" w:sz="4" w:space="0" w:color="auto"/>
              <w:right w:val="single" w:sz="4" w:space="0" w:color="auto"/>
            </w:tcBorders>
            <w:shd w:val="clear" w:color="auto" w:fill="99CCFF"/>
            <w:vAlign w:val="center"/>
          </w:tcPr>
          <w:p w14:paraId="2389F8E8" w14:textId="77777777" w:rsidR="008568EF" w:rsidRPr="00E6597C" w:rsidRDefault="008568EF" w:rsidP="00337420">
            <w:pPr>
              <w:jc w:val="center"/>
              <w:rPr>
                <w:rFonts w:ascii="GHEA Grapalat" w:hAnsi="GHEA Grapalat"/>
                <w:b/>
                <w:i/>
                <w:sz w:val="16"/>
                <w:lang w:val="es-ES"/>
              </w:rPr>
            </w:pPr>
            <w:r w:rsidRPr="00E6597C">
              <w:rPr>
                <w:rFonts w:ascii="GHEA Grapalat" w:hAnsi="GHEA Grapalat"/>
                <w:b/>
                <w:i/>
                <w:sz w:val="16"/>
                <w:lang w:val="es-ES"/>
              </w:rPr>
              <w:t>1</w:t>
            </w:r>
          </w:p>
        </w:tc>
        <w:tc>
          <w:tcPr>
            <w:tcW w:w="3429" w:type="dxa"/>
            <w:tcBorders>
              <w:top w:val="single" w:sz="4" w:space="0" w:color="auto"/>
              <w:left w:val="single" w:sz="4" w:space="0" w:color="auto"/>
              <w:bottom w:val="single" w:sz="4" w:space="0" w:color="auto"/>
              <w:right w:val="single" w:sz="4" w:space="0" w:color="auto"/>
            </w:tcBorders>
            <w:shd w:val="clear" w:color="auto" w:fill="99CCFF"/>
          </w:tcPr>
          <w:p w14:paraId="7F1E906E" w14:textId="77777777" w:rsidR="008568EF" w:rsidRPr="00E6597C" w:rsidRDefault="008568EF" w:rsidP="00337420">
            <w:pPr>
              <w:jc w:val="center"/>
              <w:rPr>
                <w:rFonts w:ascii="GHEA Grapalat" w:hAnsi="GHEA Grapalat"/>
                <w:b/>
                <w:i/>
                <w:sz w:val="16"/>
                <w:lang w:val="es-ES"/>
              </w:rPr>
            </w:pPr>
            <w:r w:rsidRPr="00E6597C">
              <w:rPr>
                <w:rFonts w:ascii="GHEA Grapalat" w:hAnsi="GHEA Grapalat"/>
                <w:b/>
                <w:i/>
                <w:sz w:val="16"/>
                <w:lang w:val="es-ES"/>
              </w:rPr>
              <w:t>2</w:t>
            </w:r>
          </w:p>
        </w:tc>
        <w:tc>
          <w:tcPr>
            <w:tcW w:w="1729" w:type="dxa"/>
            <w:tcBorders>
              <w:top w:val="single" w:sz="4" w:space="0" w:color="auto"/>
              <w:left w:val="single" w:sz="4" w:space="0" w:color="auto"/>
              <w:bottom w:val="single" w:sz="4" w:space="0" w:color="auto"/>
              <w:right w:val="single" w:sz="4" w:space="0" w:color="auto"/>
            </w:tcBorders>
            <w:shd w:val="clear" w:color="auto" w:fill="99CCFF"/>
          </w:tcPr>
          <w:p w14:paraId="5297B5FC" w14:textId="77777777" w:rsidR="008568EF" w:rsidRPr="00E6597C" w:rsidRDefault="008568EF" w:rsidP="00337420">
            <w:pPr>
              <w:jc w:val="center"/>
              <w:rPr>
                <w:rFonts w:ascii="GHEA Grapalat" w:hAnsi="GHEA Grapalat"/>
                <w:i/>
                <w:sz w:val="16"/>
                <w:lang w:val="es-ES"/>
              </w:rPr>
            </w:pPr>
            <w:r>
              <w:rPr>
                <w:rFonts w:ascii="GHEA Grapalat" w:hAnsi="GHEA Grapalat"/>
                <w:b/>
                <w:i/>
                <w:sz w:val="16"/>
                <w:lang w:val="es-ES"/>
              </w:rPr>
              <w:t>3</w:t>
            </w:r>
          </w:p>
        </w:tc>
        <w:tc>
          <w:tcPr>
            <w:tcW w:w="1790" w:type="dxa"/>
            <w:tcBorders>
              <w:top w:val="single" w:sz="4" w:space="0" w:color="auto"/>
              <w:left w:val="single" w:sz="4" w:space="0" w:color="auto"/>
              <w:bottom w:val="single" w:sz="4" w:space="0" w:color="auto"/>
              <w:right w:val="single" w:sz="4" w:space="0" w:color="auto"/>
            </w:tcBorders>
            <w:shd w:val="clear" w:color="auto" w:fill="99CCFF"/>
          </w:tcPr>
          <w:p w14:paraId="212D5F4A" w14:textId="77777777" w:rsidR="008568EF" w:rsidRPr="00E6597C" w:rsidRDefault="008568EF" w:rsidP="00337420">
            <w:pPr>
              <w:jc w:val="center"/>
              <w:rPr>
                <w:rFonts w:ascii="GHEA Grapalat" w:hAnsi="GHEA Grapalat"/>
                <w:i/>
                <w:sz w:val="16"/>
                <w:lang w:val="es-ES"/>
              </w:rPr>
            </w:pPr>
            <w:r>
              <w:rPr>
                <w:rFonts w:ascii="GHEA Grapalat" w:hAnsi="GHEA Grapalat"/>
                <w:b/>
                <w:i/>
                <w:sz w:val="16"/>
                <w:lang w:val="es-ES"/>
              </w:rPr>
              <w:t>4</w:t>
            </w:r>
          </w:p>
        </w:tc>
        <w:tc>
          <w:tcPr>
            <w:tcW w:w="1790" w:type="dxa"/>
            <w:tcBorders>
              <w:top w:val="single" w:sz="4" w:space="0" w:color="auto"/>
              <w:left w:val="single" w:sz="4" w:space="0" w:color="auto"/>
              <w:bottom w:val="single" w:sz="4" w:space="0" w:color="auto"/>
              <w:right w:val="single" w:sz="4" w:space="0" w:color="auto"/>
            </w:tcBorders>
            <w:shd w:val="clear" w:color="auto" w:fill="99CCFF"/>
          </w:tcPr>
          <w:p w14:paraId="64AD4C15" w14:textId="77777777" w:rsidR="008568EF" w:rsidRPr="00E6597C" w:rsidRDefault="008568EF" w:rsidP="00337420">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8568EF" w:rsidRPr="00FF3717" w14:paraId="04FC6E44" w14:textId="77777777" w:rsidTr="008568EF">
        <w:trPr>
          <w:trHeight w:val="20"/>
          <w:jc w:val="center"/>
        </w:trPr>
        <w:tc>
          <w:tcPr>
            <w:tcW w:w="1195" w:type="dxa"/>
            <w:tcBorders>
              <w:top w:val="single" w:sz="4" w:space="0" w:color="auto"/>
              <w:left w:val="single" w:sz="4" w:space="0" w:color="auto"/>
              <w:bottom w:val="single" w:sz="4" w:space="0" w:color="auto"/>
              <w:right w:val="single" w:sz="4" w:space="0" w:color="auto"/>
            </w:tcBorders>
            <w:vAlign w:val="center"/>
          </w:tcPr>
          <w:p w14:paraId="04FA2DF9" w14:textId="77777777" w:rsidR="008568EF" w:rsidRPr="00E6597C" w:rsidRDefault="008568EF" w:rsidP="00337420">
            <w:pPr>
              <w:jc w:val="center"/>
              <w:rPr>
                <w:rFonts w:ascii="GHEA Grapalat" w:hAnsi="GHEA Grapalat"/>
                <w:b/>
                <w:bCs/>
                <w:sz w:val="18"/>
                <w:lang w:val="es-ES"/>
              </w:rPr>
            </w:pPr>
            <w:r w:rsidRPr="00E6597C">
              <w:rPr>
                <w:rFonts w:ascii="GHEA Grapalat" w:hAnsi="GHEA Grapalat"/>
                <w:b/>
                <w:bCs/>
                <w:sz w:val="18"/>
                <w:lang w:val="es-ES"/>
              </w:rPr>
              <w:t>1</w:t>
            </w:r>
          </w:p>
        </w:tc>
        <w:tc>
          <w:tcPr>
            <w:tcW w:w="3429" w:type="dxa"/>
            <w:tcBorders>
              <w:top w:val="single" w:sz="4" w:space="0" w:color="auto"/>
              <w:left w:val="single" w:sz="4" w:space="0" w:color="auto"/>
              <w:bottom w:val="single" w:sz="4" w:space="0" w:color="auto"/>
              <w:right w:val="single" w:sz="4" w:space="0" w:color="auto"/>
            </w:tcBorders>
            <w:vAlign w:val="center"/>
          </w:tcPr>
          <w:p w14:paraId="0CC24AF4" w14:textId="77777777" w:rsidR="008568EF" w:rsidRPr="00E6597C" w:rsidRDefault="008568EF" w:rsidP="00337420">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14C22D8A"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7859B1C4"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2405939B" w14:textId="77777777" w:rsidR="008568EF" w:rsidRPr="00E6597C" w:rsidRDefault="008568EF" w:rsidP="00337420">
            <w:pPr>
              <w:jc w:val="center"/>
              <w:rPr>
                <w:rFonts w:ascii="GHEA Grapalat" w:hAnsi="GHEA Grapalat"/>
                <w:lang w:val="es-ES"/>
              </w:rPr>
            </w:pPr>
          </w:p>
        </w:tc>
      </w:tr>
      <w:tr w:rsidR="008568EF" w:rsidRPr="00FF3717" w14:paraId="5D56D463" w14:textId="77777777" w:rsidTr="008568EF">
        <w:trPr>
          <w:trHeight w:val="532"/>
          <w:jc w:val="center"/>
        </w:trPr>
        <w:tc>
          <w:tcPr>
            <w:tcW w:w="1195" w:type="dxa"/>
            <w:tcBorders>
              <w:top w:val="single" w:sz="4" w:space="0" w:color="auto"/>
              <w:left w:val="single" w:sz="4" w:space="0" w:color="auto"/>
              <w:bottom w:val="single" w:sz="4" w:space="0" w:color="auto"/>
              <w:right w:val="single" w:sz="4" w:space="0" w:color="auto"/>
            </w:tcBorders>
            <w:vAlign w:val="center"/>
          </w:tcPr>
          <w:p w14:paraId="631EC8B8" w14:textId="77777777" w:rsidR="008568EF" w:rsidRPr="00E6597C" w:rsidRDefault="008568EF" w:rsidP="00337420">
            <w:pPr>
              <w:jc w:val="center"/>
              <w:rPr>
                <w:rFonts w:ascii="GHEA Grapalat" w:hAnsi="GHEA Grapalat"/>
                <w:b/>
                <w:bCs/>
                <w:sz w:val="18"/>
                <w:lang w:val="es-ES"/>
              </w:rPr>
            </w:pPr>
            <w:r w:rsidRPr="00E6597C">
              <w:rPr>
                <w:rFonts w:ascii="GHEA Grapalat" w:hAnsi="GHEA Grapalat"/>
                <w:b/>
                <w:bCs/>
                <w:sz w:val="18"/>
                <w:lang w:val="es-ES"/>
              </w:rPr>
              <w:t>2</w:t>
            </w:r>
          </w:p>
        </w:tc>
        <w:tc>
          <w:tcPr>
            <w:tcW w:w="3429" w:type="dxa"/>
            <w:tcBorders>
              <w:top w:val="single" w:sz="4" w:space="0" w:color="auto"/>
              <w:left w:val="single" w:sz="4" w:space="0" w:color="auto"/>
              <w:bottom w:val="single" w:sz="4" w:space="0" w:color="auto"/>
              <w:right w:val="single" w:sz="4" w:space="0" w:color="auto"/>
            </w:tcBorders>
            <w:vAlign w:val="center"/>
          </w:tcPr>
          <w:p w14:paraId="2F072684" w14:textId="77777777" w:rsidR="008568EF" w:rsidRPr="00E6597C" w:rsidRDefault="008568EF" w:rsidP="00337420">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405D7078"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5BB06F41"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1AA8EB47" w14:textId="77777777" w:rsidR="008568EF" w:rsidRPr="00E6597C" w:rsidRDefault="008568EF" w:rsidP="00337420">
            <w:pPr>
              <w:rPr>
                <w:rFonts w:ascii="GHEA Grapalat" w:hAnsi="GHEA Grapalat"/>
                <w:lang w:val="es-ES"/>
              </w:rPr>
            </w:pPr>
          </w:p>
        </w:tc>
      </w:tr>
      <w:tr w:rsidR="008568EF" w:rsidRPr="00FF3717" w14:paraId="31D1A314" w14:textId="77777777" w:rsidTr="008568EF">
        <w:trPr>
          <w:cantSplit/>
          <w:trHeight w:val="20"/>
          <w:jc w:val="center"/>
        </w:trPr>
        <w:tc>
          <w:tcPr>
            <w:tcW w:w="1195" w:type="dxa"/>
            <w:tcBorders>
              <w:top w:val="single" w:sz="4" w:space="0" w:color="auto"/>
              <w:left w:val="single" w:sz="4" w:space="0" w:color="auto"/>
              <w:bottom w:val="single" w:sz="4" w:space="0" w:color="auto"/>
              <w:right w:val="single" w:sz="4" w:space="0" w:color="auto"/>
            </w:tcBorders>
            <w:vAlign w:val="center"/>
          </w:tcPr>
          <w:p w14:paraId="671ED2BF" w14:textId="77777777" w:rsidR="008568EF" w:rsidRPr="00E6597C" w:rsidRDefault="008568EF" w:rsidP="00337420">
            <w:pPr>
              <w:jc w:val="center"/>
              <w:rPr>
                <w:rFonts w:ascii="GHEA Grapalat" w:hAnsi="GHEA Grapalat"/>
                <w:b/>
                <w:bCs/>
                <w:sz w:val="18"/>
                <w:lang w:val="es-ES"/>
              </w:rPr>
            </w:pPr>
            <w:r w:rsidRPr="00E6597C">
              <w:rPr>
                <w:rFonts w:ascii="GHEA Grapalat" w:hAnsi="GHEA Grapalat"/>
                <w:b/>
                <w:bCs/>
                <w:sz w:val="18"/>
                <w:lang w:val="es-ES"/>
              </w:rPr>
              <w:t>3</w:t>
            </w:r>
          </w:p>
        </w:tc>
        <w:tc>
          <w:tcPr>
            <w:tcW w:w="3429" w:type="dxa"/>
            <w:tcBorders>
              <w:top w:val="single" w:sz="4" w:space="0" w:color="auto"/>
              <w:left w:val="single" w:sz="4" w:space="0" w:color="auto"/>
              <w:bottom w:val="single" w:sz="4" w:space="0" w:color="auto"/>
              <w:right w:val="single" w:sz="4" w:space="0" w:color="auto"/>
            </w:tcBorders>
            <w:vAlign w:val="center"/>
          </w:tcPr>
          <w:p w14:paraId="2487E219" w14:textId="77777777" w:rsidR="008568EF" w:rsidRPr="00E6597C" w:rsidRDefault="008568EF" w:rsidP="00337420">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0BF9A477"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0327125F"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0CF86F47" w14:textId="77777777" w:rsidR="008568EF" w:rsidRPr="00E6597C" w:rsidRDefault="008568EF" w:rsidP="00337420">
            <w:pPr>
              <w:jc w:val="center"/>
              <w:rPr>
                <w:rFonts w:ascii="GHEA Grapalat" w:hAnsi="GHEA Grapalat"/>
                <w:lang w:val="es-ES"/>
              </w:rPr>
            </w:pPr>
          </w:p>
        </w:tc>
      </w:tr>
      <w:tr w:rsidR="008568EF" w:rsidRPr="00E6597C" w14:paraId="79C56117" w14:textId="77777777" w:rsidTr="008568EF">
        <w:trPr>
          <w:cantSplit/>
          <w:trHeight w:val="20"/>
          <w:jc w:val="center"/>
        </w:trPr>
        <w:tc>
          <w:tcPr>
            <w:tcW w:w="1195" w:type="dxa"/>
            <w:tcBorders>
              <w:top w:val="single" w:sz="4" w:space="0" w:color="auto"/>
              <w:left w:val="single" w:sz="4" w:space="0" w:color="auto"/>
              <w:bottom w:val="single" w:sz="4" w:space="0" w:color="auto"/>
              <w:right w:val="single" w:sz="4" w:space="0" w:color="auto"/>
            </w:tcBorders>
            <w:vAlign w:val="center"/>
          </w:tcPr>
          <w:p w14:paraId="526A0E25" w14:textId="77777777" w:rsidR="008568EF" w:rsidRPr="00E6597C" w:rsidRDefault="008568EF" w:rsidP="00337420">
            <w:pPr>
              <w:jc w:val="center"/>
              <w:rPr>
                <w:rFonts w:ascii="GHEA Grapalat" w:hAnsi="GHEA Grapalat"/>
                <w:b/>
                <w:bCs/>
                <w:sz w:val="18"/>
                <w:lang w:val="es-ES"/>
              </w:rPr>
            </w:pPr>
            <w:r w:rsidRPr="00E6597C">
              <w:rPr>
                <w:rFonts w:ascii="GHEA Grapalat" w:hAnsi="GHEA Grapalat"/>
                <w:b/>
                <w:bCs/>
                <w:sz w:val="18"/>
                <w:lang w:val="es-ES"/>
              </w:rPr>
              <w:t>…</w:t>
            </w:r>
          </w:p>
        </w:tc>
        <w:tc>
          <w:tcPr>
            <w:tcW w:w="3429" w:type="dxa"/>
            <w:tcBorders>
              <w:top w:val="single" w:sz="4" w:space="0" w:color="auto"/>
              <w:left w:val="single" w:sz="4" w:space="0" w:color="auto"/>
              <w:bottom w:val="single" w:sz="4" w:space="0" w:color="auto"/>
              <w:right w:val="single" w:sz="4" w:space="0" w:color="auto"/>
            </w:tcBorders>
            <w:vAlign w:val="center"/>
          </w:tcPr>
          <w:p w14:paraId="49AD94DE" w14:textId="77777777" w:rsidR="008568EF" w:rsidRPr="00E6597C" w:rsidRDefault="008568EF" w:rsidP="00337420">
            <w:pPr>
              <w:rPr>
                <w:rFonts w:ascii="GHEA Grapalat" w:hAnsi="GHEA Grapalat"/>
                <w:sz w:val="18"/>
                <w:lang w:val="es-ES"/>
              </w:rPr>
            </w:pPr>
            <w:r w:rsidRPr="00E6597C">
              <w:rPr>
                <w:rFonts w:ascii="GHEA Grapalat" w:hAnsi="GHEA Grapalat"/>
                <w:sz w:val="20"/>
              </w:rPr>
              <w:t>...</w:t>
            </w:r>
          </w:p>
        </w:tc>
        <w:tc>
          <w:tcPr>
            <w:tcW w:w="1729" w:type="dxa"/>
            <w:tcBorders>
              <w:top w:val="single" w:sz="4" w:space="0" w:color="auto"/>
              <w:left w:val="single" w:sz="4" w:space="0" w:color="auto"/>
              <w:bottom w:val="single" w:sz="4" w:space="0" w:color="auto"/>
              <w:right w:val="single" w:sz="4" w:space="0" w:color="auto"/>
            </w:tcBorders>
            <w:shd w:val="clear" w:color="auto" w:fill="auto"/>
          </w:tcPr>
          <w:p w14:paraId="2334EEB4"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40B63201" w14:textId="77777777" w:rsidR="008568EF" w:rsidRPr="00E6597C" w:rsidRDefault="008568EF" w:rsidP="00337420">
            <w:pPr>
              <w:jc w:val="center"/>
              <w:rPr>
                <w:rFonts w:ascii="GHEA Grapalat" w:hAnsi="GHEA Grapalat"/>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tcPr>
          <w:p w14:paraId="28A91633" w14:textId="77777777" w:rsidR="008568EF" w:rsidRPr="00E6597C" w:rsidRDefault="008568EF" w:rsidP="00337420">
            <w:pPr>
              <w:jc w:val="center"/>
              <w:rPr>
                <w:rFonts w:ascii="GHEA Grapalat" w:hAnsi="GHEA Grapalat"/>
                <w:lang w:val="es-ES"/>
              </w:rPr>
            </w:pPr>
          </w:p>
        </w:tc>
      </w:tr>
      <w:tr w:rsidR="008568EF" w:rsidRPr="00E6597C" w14:paraId="15BF03F2" w14:textId="77777777" w:rsidTr="008568EF">
        <w:trPr>
          <w:trHeight w:val="275"/>
          <w:jc w:val="center"/>
        </w:trPr>
        <w:tc>
          <w:tcPr>
            <w:tcW w:w="1195" w:type="dxa"/>
            <w:tcBorders>
              <w:top w:val="single" w:sz="4" w:space="0" w:color="auto"/>
              <w:left w:val="single" w:sz="4" w:space="0" w:color="auto"/>
              <w:bottom w:val="single" w:sz="4" w:space="0" w:color="auto"/>
              <w:right w:val="single" w:sz="4" w:space="0" w:color="auto"/>
            </w:tcBorders>
            <w:vAlign w:val="center"/>
          </w:tcPr>
          <w:p w14:paraId="242AA2E6" w14:textId="77777777" w:rsidR="008568EF" w:rsidRPr="00E6597C" w:rsidRDefault="008568EF" w:rsidP="00337420">
            <w:pPr>
              <w:jc w:val="center"/>
              <w:rPr>
                <w:rFonts w:ascii="GHEA Grapalat" w:hAnsi="GHEA Grapalat"/>
                <w:b/>
                <w:bCs/>
                <w:sz w:val="18"/>
                <w:lang w:val="es-ES"/>
              </w:rPr>
            </w:pPr>
            <w:r w:rsidRPr="00E6597C">
              <w:rPr>
                <w:rFonts w:ascii="GHEA Grapalat" w:hAnsi="GHEA Grapalat"/>
                <w:b/>
                <w:sz w:val="18"/>
                <w:lang w:val="es-ES"/>
              </w:rPr>
              <w:t>…</w:t>
            </w:r>
          </w:p>
        </w:tc>
        <w:tc>
          <w:tcPr>
            <w:tcW w:w="3429" w:type="dxa"/>
            <w:tcBorders>
              <w:top w:val="single" w:sz="4" w:space="0" w:color="auto"/>
              <w:left w:val="single" w:sz="4" w:space="0" w:color="auto"/>
              <w:bottom w:val="single" w:sz="4" w:space="0" w:color="auto"/>
              <w:right w:val="single" w:sz="4" w:space="0" w:color="auto"/>
            </w:tcBorders>
            <w:vAlign w:val="center"/>
          </w:tcPr>
          <w:p w14:paraId="12B808A1" w14:textId="77777777" w:rsidR="008568EF" w:rsidRPr="00E6597C" w:rsidRDefault="008568EF" w:rsidP="00337420">
            <w:pPr>
              <w:rPr>
                <w:rFonts w:ascii="GHEA Grapalat" w:hAnsi="GHEA Grapalat"/>
                <w:sz w:val="18"/>
                <w:lang w:val="es-ES"/>
              </w:rPr>
            </w:pPr>
            <w:r w:rsidRPr="00E6597C">
              <w:rPr>
                <w:rFonts w:ascii="GHEA Grapalat" w:hAnsi="GHEA Grapalat"/>
                <w:sz w:val="20"/>
              </w:rPr>
              <w:t>...</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392FCF5F" w14:textId="77777777" w:rsidR="008568EF" w:rsidRPr="00E6597C" w:rsidRDefault="008568EF" w:rsidP="00337420">
            <w:pPr>
              <w:jc w:val="center"/>
              <w:rPr>
                <w:rFonts w:ascii="GHEA Grapalat" w:hAnsi="GHEA Grapalat"/>
                <w:sz w:val="20"/>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A3342E7" w14:textId="77777777" w:rsidR="008568EF" w:rsidRPr="00E6597C" w:rsidRDefault="008568EF" w:rsidP="00337420">
            <w:pPr>
              <w:jc w:val="center"/>
              <w:rPr>
                <w:rFonts w:ascii="GHEA Grapalat" w:hAnsi="GHEA Grapalat"/>
                <w:sz w:val="20"/>
                <w:lang w:val="es-ES"/>
              </w:rPr>
            </w:pP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1B9A9E7E" w14:textId="77777777" w:rsidR="008568EF" w:rsidRPr="00E6597C" w:rsidRDefault="008568EF" w:rsidP="00337420">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Default="00B2572B" w:rsidP="00EF3662">
      <w:pPr>
        <w:rPr>
          <w:rFonts w:ascii="GHEA Grapalat" w:hAnsi="GHEA Grapalat"/>
          <w:sz w:val="18"/>
          <w:szCs w:val="18"/>
          <w:lang w:val="es-ES"/>
        </w:rPr>
      </w:pPr>
    </w:p>
    <w:p w14:paraId="0F413305" w14:textId="77777777" w:rsidR="007E5322" w:rsidRDefault="007E5322" w:rsidP="00EF3662">
      <w:pPr>
        <w:rPr>
          <w:rFonts w:ascii="GHEA Grapalat" w:hAnsi="GHEA Grapalat"/>
          <w:sz w:val="18"/>
          <w:szCs w:val="18"/>
          <w:lang w:val="es-ES"/>
        </w:rPr>
      </w:pPr>
    </w:p>
    <w:p w14:paraId="534EFC2A" w14:textId="77777777" w:rsidR="007E5322" w:rsidRDefault="007E5322" w:rsidP="00EF3662">
      <w:pPr>
        <w:rPr>
          <w:rFonts w:ascii="GHEA Grapalat" w:hAnsi="GHEA Grapalat"/>
          <w:sz w:val="18"/>
          <w:szCs w:val="18"/>
          <w:lang w:val="es-ES"/>
        </w:rPr>
      </w:pPr>
    </w:p>
    <w:p w14:paraId="182CBDB0" w14:textId="77777777" w:rsidR="007E5322" w:rsidRDefault="007E5322" w:rsidP="00EF3662">
      <w:pPr>
        <w:rPr>
          <w:rFonts w:ascii="GHEA Grapalat" w:hAnsi="GHEA Grapalat"/>
          <w:sz w:val="18"/>
          <w:szCs w:val="18"/>
          <w:lang w:val="es-ES"/>
        </w:rPr>
      </w:pPr>
    </w:p>
    <w:p w14:paraId="0775C808" w14:textId="77777777" w:rsidR="007E5322" w:rsidRPr="00E6597C" w:rsidRDefault="007E5322" w:rsidP="00EF3662">
      <w:pPr>
        <w:rPr>
          <w:rFonts w:ascii="GHEA Grapalat" w:hAnsi="GHEA Grapalat"/>
          <w:sz w:val="18"/>
          <w:szCs w:val="18"/>
          <w:lang w:val="es-ES"/>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A5DFF81" w14:textId="4C878C22" w:rsidR="00A67928" w:rsidRPr="00E6597C" w:rsidRDefault="00A67928" w:rsidP="00A67928">
      <w:pPr>
        <w:pStyle w:val="BodyTextIndent3"/>
        <w:spacing w:line="240" w:lineRule="auto"/>
        <w:jc w:val="right"/>
        <w:rPr>
          <w:rFonts w:ascii="GHEA Grapalat" w:hAnsi="GHEA Grapalat" w:cs="Sylfaen"/>
          <w:b/>
          <w:lang w:val="hy-AM"/>
        </w:rPr>
      </w:pPr>
    </w:p>
    <w:p w14:paraId="21ABF326" w14:textId="6BBD1341"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7996A24A" w14:textId="41997F7F"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2DCE254"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678A3182"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00810591">
        <w:rPr>
          <w:rFonts w:ascii="GHEA Grapalat" w:hAnsi="GHEA Grapalat" w:cs="GHEA Grapalat"/>
          <w:sz w:val="20"/>
          <w:szCs w:val="20"/>
          <w:u w:val="single"/>
          <w:lang w:val="hy-AM"/>
        </w:rPr>
        <w:t>«</w:t>
      </w:r>
      <w:r w:rsidR="00A67928" w:rsidRPr="00DA47D0">
        <w:rPr>
          <w:rFonts w:ascii="Sylfaen" w:hAnsi="Sylfaen" w:cs="GHEA Grapalat"/>
          <w:b/>
          <w:sz w:val="22"/>
          <w:szCs w:val="20"/>
          <w:u w:val="single"/>
          <w:lang w:val="pt-BR"/>
        </w:rPr>
        <w:t>Երքաղլույս</w:t>
      </w:r>
      <w:r w:rsidR="00810591">
        <w:rPr>
          <w:rFonts w:ascii="Sylfaen" w:hAnsi="Sylfaen" w:cs="GHEA Grapalat"/>
          <w:b/>
          <w:sz w:val="22"/>
          <w:szCs w:val="20"/>
          <w:u w:val="single"/>
          <w:lang w:val="hy-AM"/>
        </w:rPr>
        <w:t>»</w:t>
      </w:r>
      <w:r w:rsidR="00A67928" w:rsidRPr="00DA47D0">
        <w:rPr>
          <w:rFonts w:ascii="Sylfaen" w:hAnsi="Sylfaen" w:cs="GHEA Grapalat"/>
          <w:b/>
          <w:sz w:val="22"/>
          <w:szCs w:val="20"/>
          <w:u w:val="single"/>
          <w:lang w:val="pt-BR"/>
        </w:rPr>
        <w:t xml:space="preserve"> ՓԲԸ-ի</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46E1F794"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r>
      <w:r w:rsidR="00A67928" w:rsidRPr="00A67928">
        <w:rPr>
          <w:rFonts w:ascii="Sylfaen" w:hAnsi="Sylfaen"/>
          <w:b/>
          <w:sz w:val="22"/>
          <w:u w:val="single"/>
          <w:lang w:val="af-ZA"/>
        </w:rPr>
        <w:t>ԵՔԼ-ԲՄԱՇՁԲ-2</w:t>
      </w:r>
      <w:r w:rsidR="00A67928">
        <w:rPr>
          <w:rFonts w:ascii="Sylfaen" w:hAnsi="Sylfaen"/>
          <w:b/>
          <w:sz w:val="22"/>
          <w:u w:val="single"/>
          <w:lang w:val="af-ZA"/>
        </w:rPr>
        <w:t>4</w:t>
      </w:r>
      <w:r w:rsidR="00A67928" w:rsidRPr="00A67928">
        <w:rPr>
          <w:rFonts w:ascii="Sylfaen" w:hAnsi="Sylfaen"/>
          <w:b/>
          <w:sz w:val="22"/>
          <w:u w:val="single"/>
          <w:lang w:val="af-ZA"/>
        </w:rPr>
        <w:t>/</w:t>
      </w:r>
      <w:r w:rsidR="00855715">
        <w:rPr>
          <w:rFonts w:ascii="Sylfaen" w:hAnsi="Sylfaen"/>
          <w:b/>
          <w:sz w:val="22"/>
          <w:u w:val="single"/>
          <w:lang w:val="af-ZA"/>
        </w:rPr>
        <w:t>4</w:t>
      </w:r>
      <w:r w:rsidR="00A67928" w:rsidRPr="00DA47D0">
        <w:rPr>
          <w:rFonts w:ascii="GHEA Grapalat" w:hAnsi="GHEA Grapalat" w:cs="GHEA Grapalat"/>
          <w:sz w:val="20"/>
          <w:szCs w:val="20"/>
          <w:lang w:val="pt-BR"/>
        </w:rPr>
        <w:t xml:space="preserve">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xml:space="preserve">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7E5322"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0FD139F"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9. Շահառուի  անվանումը, կամ անուն ազգանուն `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7E5322"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29ADC6C2" w:rsidR="007E5322" w:rsidRPr="00E6597C" w:rsidRDefault="007E5322" w:rsidP="007E5322">
            <w:pPr>
              <w:rPr>
                <w:rFonts w:ascii="GHEA Grapalat" w:hAnsi="GHEA Grapalat" w:cs="Sylfaen"/>
                <w:sz w:val="20"/>
                <w:szCs w:val="20"/>
                <w:lang w:val="ru-RU"/>
              </w:rPr>
            </w:pPr>
            <w:r w:rsidRPr="00A61A9E">
              <w:rPr>
                <w:rFonts w:ascii="Sylfaen" w:hAnsi="Sylfaen" w:cs="Arial"/>
                <w:sz w:val="20"/>
                <w:szCs w:val="20"/>
              </w:rPr>
              <w:t>10.  Շահառուի  ՀԾՀ (չի լրացվում)</w:t>
            </w:r>
          </w:p>
        </w:tc>
      </w:tr>
      <w:tr w:rsidR="007E5322"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DD26B70" w:rsidR="007E5322" w:rsidRPr="00E6597C" w:rsidRDefault="007E5322" w:rsidP="007E5322">
            <w:pPr>
              <w:rPr>
                <w:rFonts w:ascii="GHEA Grapalat" w:hAnsi="GHEA Grapalat" w:cs="Arial"/>
                <w:sz w:val="20"/>
                <w:szCs w:val="20"/>
              </w:rPr>
            </w:pPr>
            <w:r w:rsidRPr="00A61A9E">
              <w:rPr>
                <w:rFonts w:ascii="Sylfaen" w:hAnsi="Sylfaen" w:cs="Arial"/>
                <w:sz w:val="20"/>
                <w:szCs w:val="20"/>
              </w:rPr>
              <w:t>11. Շահառուի ՀՎՀՀ`</w:t>
            </w:r>
          </w:p>
        </w:tc>
      </w:tr>
      <w:tr w:rsidR="007E5322"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4425BE34"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12.Շահառուին  սպասարկող Ֆինանսական կազմակերպություն (բանկ)`  </w:t>
            </w:r>
            <w:r w:rsidRPr="00AD6AC5">
              <w:rPr>
                <w:rFonts w:ascii="Sylfaen" w:hAnsi="Sylfaen" w:cs="Arial"/>
                <w:sz w:val="20"/>
                <w:szCs w:val="20"/>
              </w:rPr>
              <w:t>&lt;ԱՐԱՐԱՏԲԱՆԿ&gt; ԲԲԸ</w:t>
            </w:r>
          </w:p>
        </w:tc>
      </w:tr>
      <w:tr w:rsidR="007E5322"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55E1D49"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13.Շահառուի հաշվի համարը (հշ.N)  </w:t>
            </w:r>
            <w:r w:rsidRPr="00AD6AC5">
              <w:rPr>
                <w:rFonts w:ascii="Sylfaen" w:hAnsi="Sylfaen" w:cs="Arial"/>
                <w:sz w:val="20"/>
                <w:szCs w:val="20"/>
              </w:rPr>
              <w:t>1510004597930100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8B6DACC" w14:textId="57754052" w:rsidR="00595213" w:rsidRPr="00E6597C" w:rsidRDefault="00595213" w:rsidP="0065421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595213" w:rsidRPr="00E6597C" w14:paraId="52758A43" w14:textId="77777777" w:rsidTr="00654214">
        <w:trPr>
          <w:trHeight w:val="80"/>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65421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654214">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5AF05" w14:textId="4A9E8FE1" w:rsidR="00595213" w:rsidRPr="00E6597C" w:rsidRDefault="00595213" w:rsidP="00654214">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595213" w:rsidRPr="00E6597C" w14:paraId="254D9D03" w14:textId="77777777" w:rsidTr="00654214">
        <w:trPr>
          <w:trHeight w:val="2194"/>
        </w:trPr>
        <w:tc>
          <w:tcPr>
            <w:tcW w:w="5616" w:type="dxa"/>
            <w:tcBorders>
              <w:top w:val="nil"/>
              <w:left w:val="single" w:sz="4" w:space="0" w:color="auto"/>
              <w:bottom w:val="single" w:sz="4" w:space="0" w:color="auto"/>
              <w:right w:val="single" w:sz="4" w:space="0" w:color="auto"/>
            </w:tcBorders>
            <w:noWrap/>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A0EB83A" w14:textId="3C9A74AB" w:rsidR="00595213" w:rsidRPr="00E6597C" w:rsidRDefault="00595213" w:rsidP="00654214">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04B16A74" w14:textId="0C7AA48F" w:rsidR="00595213" w:rsidRPr="00E6597C" w:rsidRDefault="00595213" w:rsidP="00654214">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tc>
      </w:tr>
      <w:tr w:rsidR="00595213" w:rsidRPr="00E6597C" w14:paraId="2EED1D9B" w14:textId="77777777" w:rsidTr="00654214">
        <w:trPr>
          <w:trHeight w:val="2058"/>
        </w:trPr>
        <w:tc>
          <w:tcPr>
            <w:tcW w:w="5616" w:type="dxa"/>
            <w:tcBorders>
              <w:top w:val="single" w:sz="4" w:space="0" w:color="auto"/>
              <w:left w:val="single" w:sz="4" w:space="0" w:color="auto"/>
              <w:right w:val="single" w:sz="4" w:space="0" w:color="auto"/>
            </w:tcBorders>
            <w:noWrap/>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654214">
        <w:trPr>
          <w:trHeight w:val="1282"/>
        </w:trPr>
        <w:tc>
          <w:tcPr>
            <w:tcW w:w="5616" w:type="dxa"/>
            <w:tcBorders>
              <w:top w:val="nil"/>
              <w:left w:val="single" w:sz="4" w:space="0" w:color="auto"/>
              <w:bottom w:val="single" w:sz="4" w:space="0" w:color="auto"/>
              <w:right w:val="single" w:sz="4" w:space="0" w:color="auto"/>
            </w:tcBorders>
            <w:noWrap/>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7AFFAC42" w14:textId="4B9DE714" w:rsidR="00595213" w:rsidRPr="00E6597C" w:rsidRDefault="00595213" w:rsidP="00654214">
            <w:pPr>
              <w:rPr>
                <w:rFonts w:ascii="GHEA Grapalat" w:hAnsi="GHEA Grapalat" w:cs="Arial"/>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17AC07F" w14:textId="4D6607B9" w:rsidR="00595213" w:rsidRPr="00E6597C" w:rsidRDefault="00595213" w:rsidP="00654214">
            <w:pPr>
              <w:rPr>
                <w:rFonts w:ascii="GHEA Grapalat" w:hAnsi="GHEA Grapalat" w:cs="Arial"/>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bl>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67CFA0" w14:textId="77777777" w:rsidR="00654214" w:rsidRDefault="00654214"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C952F46" w14:textId="77777777" w:rsidR="00654214" w:rsidRPr="00E6597C" w:rsidRDefault="00654214"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21BCAC73" w:rsidR="00631658" w:rsidRPr="00E6597C" w:rsidRDefault="00631658" w:rsidP="00631658">
      <w:pPr>
        <w:jc w:val="center"/>
        <w:rPr>
          <w:rFonts w:ascii="GHEA Grapalat" w:hAnsi="GHEA Grapalat"/>
          <w:b/>
          <w:sz w:val="22"/>
          <w:szCs w:val="22"/>
          <w:lang w:val="nl-NL"/>
        </w:rPr>
      </w:pP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E6597C">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FF3717"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FF3717"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sidRPr="00E6597C">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FF3717"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FF3717"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FF3717"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393F491A" w:rsidR="00AB2DA5" w:rsidRPr="00F6523E" w:rsidRDefault="00631658" w:rsidP="007E5322">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76F5D96A" w14:textId="4BE42D6E" w:rsidR="00631658" w:rsidRPr="00E6597C" w:rsidRDefault="00631658" w:rsidP="00631658">
      <w:pPr>
        <w:jc w:val="right"/>
        <w:rPr>
          <w:rFonts w:ascii="GHEA Grapalat" w:hAnsi="GHEA Grapalat" w:cs="GHEA Grapalat"/>
          <w:i/>
          <w:sz w:val="18"/>
          <w:szCs w:val="18"/>
          <w:lang w:val="hy-AM"/>
        </w:rPr>
      </w:pP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Հավելված 5.1</w:t>
      </w:r>
    </w:p>
    <w:p w14:paraId="288F2CAB" w14:textId="6D238C30"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855715">
        <w:rPr>
          <w:rFonts w:ascii="Sylfaen" w:hAnsi="Sylfaen"/>
          <w:b/>
          <w:lang w:val="af-ZA"/>
        </w:rPr>
        <w:t>4</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17B176F0"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0828D93A"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6A0B4C" w:rsidRPr="002B43B9">
        <w:rPr>
          <w:rFonts w:ascii="GHEA Grapalat" w:hAnsi="GHEA Grapalat" w:cs="GHEA Grapalat"/>
          <w:b/>
          <w:sz w:val="20"/>
          <w:szCs w:val="20"/>
          <w:u w:val="single"/>
          <w:lang w:val="hy-AM"/>
        </w:rPr>
        <w:t>«</w:t>
      </w:r>
      <w:r w:rsidR="00A67928" w:rsidRPr="002B43B9">
        <w:rPr>
          <w:rFonts w:ascii="Sylfaen" w:hAnsi="Sylfaen" w:cs="GHEA Grapalat"/>
          <w:b/>
          <w:sz w:val="22"/>
          <w:szCs w:val="20"/>
          <w:u w:val="single"/>
          <w:lang w:val="pt-BR"/>
        </w:rPr>
        <w:t>Երքաղլույս</w:t>
      </w:r>
      <w:r w:rsidR="006A0B4C">
        <w:rPr>
          <w:rFonts w:ascii="Sylfaen" w:hAnsi="Sylfaen" w:cs="GHEA Grapalat"/>
          <w:b/>
          <w:sz w:val="22"/>
          <w:szCs w:val="20"/>
          <w:u w:val="single"/>
          <w:lang w:val="hy-AM"/>
        </w:rPr>
        <w:t>»</w:t>
      </w:r>
      <w:r w:rsidR="00A67928" w:rsidRPr="00DA47D0">
        <w:rPr>
          <w:rFonts w:ascii="Sylfaen" w:hAnsi="Sylfaen" w:cs="GHEA Grapalat"/>
          <w:b/>
          <w:sz w:val="22"/>
          <w:szCs w:val="20"/>
          <w:u w:val="single"/>
          <w:lang w:val="pt-BR"/>
        </w:rPr>
        <w:t xml:space="preserve"> ՓԲԸ-ի</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4F1B16F8"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r>
      <w:r w:rsidR="00A67928" w:rsidRPr="00A67928">
        <w:rPr>
          <w:rFonts w:ascii="Sylfaen" w:hAnsi="Sylfaen"/>
          <w:b/>
          <w:sz w:val="22"/>
          <w:u w:val="single"/>
          <w:lang w:val="af-ZA"/>
        </w:rPr>
        <w:t>ԵՔԼ-ԲՄԱՇՁԲ-2</w:t>
      </w:r>
      <w:r w:rsidR="00A67928">
        <w:rPr>
          <w:rFonts w:ascii="Sylfaen" w:hAnsi="Sylfaen"/>
          <w:b/>
          <w:sz w:val="22"/>
          <w:u w:val="single"/>
          <w:lang w:val="af-ZA"/>
        </w:rPr>
        <w:t>4</w:t>
      </w:r>
      <w:r w:rsidR="00A67928" w:rsidRPr="00A67928">
        <w:rPr>
          <w:rFonts w:ascii="Sylfaen" w:hAnsi="Sylfaen"/>
          <w:b/>
          <w:sz w:val="22"/>
          <w:u w:val="single"/>
          <w:lang w:val="af-ZA"/>
        </w:rPr>
        <w:t>/</w:t>
      </w:r>
      <w:r w:rsidR="00855715">
        <w:rPr>
          <w:rFonts w:ascii="Sylfaen" w:hAnsi="Sylfaen"/>
          <w:b/>
          <w:sz w:val="22"/>
          <w:u w:val="single"/>
          <w:lang w:val="af-ZA"/>
        </w:rPr>
        <w:t>4</w:t>
      </w:r>
      <w:r w:rsidR="00A67928" w:rsidRPr="00DA47D0">
        <w:rPr>
          <w:rFonts w:ascii="GHEA Grapalat" w:hAnsi="GHEA Grapalat" w:cs="GHEA Grapalat"/>
          <w:sz w:val="20"/>
          <w:szCs w:val="20"/>
          <w:lang w:val="pt-BR"/>
        </w:rPr>
        <w:t xml:space="preserve"> </w:t>
      </w:r>
      <w:r w:rsidR="00A67928"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xml:space="preserve">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7E5322"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24F5BE4F"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9. Շահառուի  անվանումը, կամ անուն ազգանուն `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7E5322"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5029EC8C" w:rsidR="007E5322" w:rsidRPr="00E6597C" w:rsidRDefault="007E5322" w:rsidP="007E5322">
            <w:pPr>
              <w:rPr>
                <w:rFonts w:ascii="GHEA Grapalat" w:hAnsi="GHEA Grapalat" w:cs="Sylfaen"/>
                <w:sz w:val="20"/>
                <w:szCs w:val="20"/>
                <w:lang w:val="ru-RU"/>
              </w:rPr>
            </w:pPr>
            <w:r w:rsidRPr="00A61A9E">
              <w:rPr>
                <w:rFonts w:ascii="Sylfaen" w:hAnsi="Sylfaen" w:cs="Arial"/>
                <w:sz w:val="20"/>
                <w:szCs w:val="20"/>
              </w:rPr>
              <w:t>10.  Շահառուի  ՀԾՀ (չի լրացվում)</w:t>
            </w:r>
          </w:p>
        </w:tc>
      </w:tr>
      <w:tr w:rsidR="007E5322"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568FC2E" w:rsidR="007E5322" w:rsidRPr="00E6597C" w:rsidRDefault="007E5322" w:rsidP="007E5322">
            <w:pPr>
              <w:rPr>
                <w:rFonts w:ascii="GHEA Grapalat" w:hAnsi="GHEA Grapalat" w:cs="Arial"/>
                <w:sz w:val="20"/>
                <w:szCs w:val="20"/>
              </w:rPr>
            </w:pPr>
            <w:r w:rsidRPr="00A61A9E">
              <w:rPr>
                <w:rFonts w:ascii="Sylfaen" w:hAnsi="Sylfaen" w:cs="Arial"/>
                <w:sz w:val="20"/>
                <w:szCs w:val="20"/>
              </w:rPr>
              <w:t>11. Շահառուի ՀՎՀՀ`</w:t>
            </w:r>
          </w:p>
        </w:tc>
      </w:tr>
      <w:tr w:rsidR="007E5322"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19F25BCF"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12.Շահառուին  սպասարկող Ֆինանսական կազմակերպություն (բանկ)`  </w:t>
            </w:r>
            <w:r w:rsidRPr="00AD6AC5">
              <w:rPr>
                <w:rFonts w:ascii="Sylfaen" w:hAnsi="Sylfaen" w:cs="Arial"/>
                <w:sz w:val="20"/>
                <w:szCs w:val="20"/>
              </w:rPr>
              <w:t>&lt;ԱՐԱՐԱՏԲԱՆԿ&gt; ԲԲԸ</w:t>
            </w:r>
          </w:p>
        </w:tc>
      </w:tr>
      <w:tr w:rsidR="007E5322"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2CC7BBDE"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13.Շահառուի հաշվի համարը (հշ.N)  </w:t>
            </w:r>
            <w:r w:rsidRPr="00AD6AC5">
              <w:rPr>
                <w:rFonts w:ascii="Sylfaen" w:hAnsi="Sylfaen" w:cs="Arial"/>
                <w:sz w:val="20"/>
                <w:szCs w:val="20"/>
              </w:rPr>
              <w:t>1510004597930100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23F5B85" w14:textId="7342DBB0" w:rsidR="00334B2F" w:rsidRPr="00E6597C" w:rsidRDefault="00334B2F" w:rsidP="00F7790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334B2F" w:rsidRPr="00E6597C" w14:paraId="5EEDE8A4" w14:textId="77777777" w:rsidTr="00F77905">
        <w:trPr>
          <w:trHeight w:val="80"/>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F779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6BA5CF33" w:rsidR="00334B2F" w:rsidRPr="00E6597C" w:rsidRDefault="00334B2F" w:rsidP="00F77905">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334B2F" w:rsidRPr="00E6597C" w14:paraId="4A3361CC" w14:textId="77777777" w:rsidTr="00F77905">
        <w:trPr>
          <w:trHeight w:val="4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338462F6" w:rsidR="00334B2F" w:rsidRPr="00E6597C" w:rsidRDefault="00334B2F" w:rsidP="00F77905">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F77905">
        <w:trPr>
          <w:trHeight w:val="1385"/>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171A0519" w14:textId="77777777" w:rsidR="00334B2F" w:rsidRDefault="00334B2F" w:rsidP="00F77905">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3F5B312F" w14:textId="5169AAD4" w:rsidR="00F77905" w:rsidRPr="00E6597C" w:rsidRDefault="00F77905" w:rsidP="00F7790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5C425324" w14:textId="77777777" w:rsidR="00334B2F" w:rsidRDefault="00334B2F" w:rsidP="00F77905">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30059E7" w14:textId="625ED11B" w:rsidR="00F77905" w:rsidRPr="00E6597C" w:rsidRDefault="00F77905" w:rsidP="00F77905">
            <w:pPr>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B054E7" w14:textId="77777777" w:rsidR="00F77905" w:rsidRDefault="00F77905"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B629FD" w14:textId="77777777" w:rsidR="00F77905" w:rsidRDefault="00F77905"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C7BB8" w:rsidR="00334B2F" w:rsidRPr="00E6597C" w:rsidRDefault="00334B2F" w:rsidP="00334B2F">
      <w:pPr>
        <w:jc w:val="center"/>
        <w:rPr>
          <w:rFonts w:ascii="GHEA Grapalat" w:hAnsi="GHEA Grapalat"/>
          <w:b/>
          <w:sz w:val="22"/>
          <w:szCs w:val="22"/>
          <w:lang w:val="nl-NL"/>
        </w:rPr>
      </w:pP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E6597C">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FF3717"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FF3717"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sidRPr="00E6597C">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FF3717"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FF3717"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FF3717"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78439316" w14:textId="0AB9EF48" w:rsidR="00F02279" w:rsidRPr="00D04D9F" w:rsidRDefault="00334B2F" w:rsidP="00D04D9F">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6B6B9F75" w14:textId="77777777" w:rsidR="00D35B33" w:rsidRPr="007C3EC4" w:rsidRDefault="00D35B33" w:rsidP="00D35B33">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Pr>
          <w:rFonts w:ascii="GHEA Grapalat" w:hAnsi="GHEA Grapalat" w:cs="Sylfaen"/>
          <w:b/>
          <w:lang w:val="hy-AM"/>
        </w:rPr>
        <w:t>6</w:t>
      </w:r>
    </w:p>
    <w:p w14:paraId="1AD128F1" w14:textId="6F94D0E1" w:rsidR="00D35B33" w:rsidRPr="00E6597C" w:rsidRDefault="00D35B33" w:rsidP="00D35B33">
      <w:pPr>
        <w:pStyle w:val="BodyTextIndent3"/>
        <w:spacing w:line="240" w:lineRule="auto"/>
        <w:jc w:val="right"/>
        <w:rPr>
          <w:rFonts w:ascii="GHEA Grapalat" w:hAnsi="GHEA Grapalat" w:cs="Arial"/>
          <w:b/>
          <w:lang w:val="hy-AM"/>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855715">
        <w:rPr>
          <w:rFonts w:ascii="Sylfaen" w:hAnsi="Sylfaen"/>
          <w:b/>
          <w:sz w:val="22"/>
          <w:lang w:val="af-ZA"/>
        </w:rPr>
        <w:t>4</w:t>
      </w:r>
      <w:r>
        <w:rPr>
          <w:rFonts w:ascii="Sylfaen" w:hAnsi="Sylfaen"/>
          <w:b/>
          <w:sz w:val="22"/>
          <w:lang w:val="af-ZA"/>
        </w:rPr>
        <w:t xml:space="preserve"> </w:t>
      </w:r>
      <w:r w:rsidRPr="00E6597C">
        <w:rPr>
          <w:rFonts w:ascii="GHEA Grapalat" w:hAnsi="GHEA Grapalat" w:cs="Sylfaen"/>
          <w:b/>
          <w:lang w:val="hy-AM"/>
        </w:rPr>
        <w:t>ծածկագրով</w:t>
      </w:r>
    </w:p>
    <w:p w14:paraId="651C6C82" w14:textId="77777777" w:rsidR="00D35B33" w:rsidRPr="00E6597C" w:rsidRDefault="00D35B33" w:rsidP="00D35B33">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E7B9198" w14:textId="77777777" w:rsidR="00D35B33" w:rsidRPr="00FB1EC7" w:rsidRDefault="00D35B33" w:rsidP="00D35B33">
      <w:pPr>
        <w:jc w:val="right"/>
        <w:rPr>
          <w:rFonts w:ascii="GHEA Grapalat" w:hAnsi="GHEA Grapalat"/>
          <w:lang w:val="es-ES"/>
        </w:rPr>
      </w:pPr>
    </w:p>
    <w:p w14:paraId="358D29F1" w14:textId="77777777" w:rsidR="00D35B33" w:rsidRPr="00FB1EC7" w:rsidRDefault="00D35B33" w:rsidP="00D35B33">
      <w:pPr>
        <w:tabs>
          <w:tab w:val="left" w:pos="2268"/>
        </w:tabs>
        <w:ind w:left="-284" w:firstLine="284"/>
        <w:jc w:val="right"/>
        <w:rPr>
          <w:rFonts w:ascii="GHEA Grapalat" w:hAnsi="GHEA Grapalat"/>
          <w:lang w:val="es-ES"/>
        </w:rPr>
      </w:pPr>
    </w:p>
    <w:p w14:paraId="038EE576" w14:textId="77777777" w:rsidR="00D35B33" w:rsidRPr="00FB1EC7" w:rsidRDefault="00D35B33" w:rsidP="00D35B33">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1C058A5B" w14:textId="77777777" w:rsidR="00D35B33" w:rsidRPr="00FB1EC7" w:rsidRDefault="00D35B33" w:rsidP="00D35B33">
      <w:pPr>
        <w:ind w:left="-142" w:firstLine="142"/>
        <w:jc w:val="center"/>
        <w:rPr>
          <w:rFonts w:ascii="GHEA Grapalat" w:hAnsi="GHEA Grapalat" w:cs="Times Armenian"/>
          <w:b/>
          <w:sz w:val="20"/>
          <w:szCs w:val="20"/>
          <w:lang w:val="es-ES"/>
        </w:rPr>
      </w:pP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1B99782A" w14:textId="12DD6455" w:rsidR="00D35B33" w:rsidRDefault="00D35B33" w:rsidP="00D35B33">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855715">
        <w:rPr>
          <w:rFonts w:ascii="Sylfaen" w:hAnsi="Sylfaen"/>
          <w:b/>
          <w:sz w:val="22"/>
          <w:lang w:val="af-ZA"/>
        </w:rPr>
        <w:t>4</w:t>
      </w:r>
    </w:p>
    <w:p w14:paraId="69A39216" w14:textId="77777777" w:rsidR="00D35B33" w:rsidRPr="00FB1EC7" w:rsidRDefault="00D35B33" w:rsidP="00D35B33">
      <w:pPr>
        <w:ind w:left="-142" w:firstLine="142"/>
        <w:jc w:val="center"/>
        <w:rPr>
          <w:rFonts w:ascii="GHEA Grapalat" w:hAnsi="GHEA Grapalat"/>
          <w:b/>
          <w:sz w:val="20"/>
          <w:szCs w:val="20"/>
          <w:u w:val="single"/>
          <w:lang w:val="es-ES"/>
        </w:rPr>
      </w:pPr>
    </w:p>
    <w:p w14:paraId="432843FD" w14:textId="77777777" w:rsidR="00D35B33" w:rsidRPr="00FB1EC7" w:rsidRDefault="00D35B33" w:rsidP="00D35B33">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w:t>
      </w:r>
      <w:r w:rsidRPr="00925555">
        <w:rPr>
          <w:rFonts w:ascii="GHEA Grapalat" w:hAnsi="GHEA Grapalat" w:cs="Sylfaen"/>
          <w:sz w:val="20"/>
          <w:lang w:val="hy-AM"/>
        </w:rPr>
        <w:t>Երևան</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w:t>
      </w:r>
      <w:r w:rsidRPr="00925555">
        <w:rPr>
          <w:rFonts w:ascii="GHEA Grapalat" w:hAnsi="GHEA Grapalat" w:cs="Sylfaen"/>
          <w:sz w:val="20"/>
          <w:lang w:val="hy-AM"/>
        </w:rPr>
        <w:t>24</w:t>
      </w:r>
      <w:r w:rsidRPr="00FB1EC7">
        <w:rPr>
          <w:rFonts w:ascii="GHEA Grapalat" w:hAnsi="GHEA Grapalat" w:cs="Sylfaen"/>
          <w:sz w:val="20"/>
          <w:lang w:val="hy-AM"/>
        </w:rPr>
        <w:t xml:space="preserve">   թ.</w:t>
      </w:r>
    </w:p>
    <w:p w14:paraId="7AC50D42" w14:textId="77777777" w:rsidR="00D35B33" w:rsidRPr="00FB1EC7" w:rsidRDefault="00D35B33" w:rsidP="00D35B33">
      <w:pPr>
        <w:jc w:val="both"/>
        <w:rPr>
          <w:rFonts w:ascii="GHEA Grapalat" w:hAnsi="GHEA Grapalat"/>
          <w:lang w:val="es-ES"/>
        </w:rPr>
      </w:pPr>
    </w:p>
    <w:p w14:paraId="749AA0B3" w14:textId="77777777" w:rsidR="00D35B33" w:rsidRPr="00FB1EC7" w:rsidRDefault="00D35B33" w:rsidP="00D35B33">
      <w:pPr>
        <w:jc w:val="both"/>
        <w:rPr>
          <w:rFonts w:ascii="GHEA Grapalat" w:hAnsi="GHEA Grapalat"/>
          <w:lang w:val="es-ES"/>
        </w:rPr>
      </w:pPr>
    </w:p>
    <w:p w14:paraId="6B13D974" w14:textId="77777777" w:rsidR="00D35B33" w:rsidRPr="00FB1EC7" w:rsidRDefault="00D35B33" w:rsidP="00D35B33">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38A1CAA" w14:textId="77777777" w:rsidR="00D35B33" w:rsidRPr="00FB1EC7" w:rsidRDefault="00D35B33" w:rsidP="00D35B33">
      <w:pPr>
        <w:ind w:firstLine="709"/>
        <w:jc w:val="both"/>
        <w:rPr>
          <w:rFonts w:ascii="GHEA Grapalat" w:hAnsi="GHEA Grapalat"/>
          <w:b/>
          <w:lang w:val="es-ES"/>
        </w:rPr>
      </w:pPr>
    </w:p>
    <w:p w14:paraId="147AAAC2" w14:textId="77777777" w:rsidR="00D35B33" w:rsidRPr="00FB1EC7" w:rsidRDefault="00D35B33" w:rsidP="00D35B33">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10C6A6CD" w14:textId="75781716" w:rsidR="00CA1BCA" w:rsidRPr="007F0FB8" w:rsidRDefault="00CA1BCA" w:rsidP="00CA1BCA">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F91A48" w:rsidRPr="00092FE9">
        <w:rPr>
          <w:rFonts w:ascii="Arial" w:hAnsi="Arial" w:cs="Arial"/>
          <w:b/>
          <w:bCs/>
          <w:color w:val="000000"/>
          <w:sz w:val="22"/>
          <w:szCs w:val="22"/>
          <w:lang w:val="es-ES"/>
        </w:rPr>
        <w:t>«</w:t>
      </w:r>
      <w:r w:rsidR="00F91A48" w:rsidRPr="00D35B33">
        <w:rPr>
          <w:rFonts w:ascii="Arial" w:hAnsi="Arial" w:cs="Arial"/>
          <w:b/>
          <w:bCs/>
          <w:color w:val="000000"/>
          <w:sz w:val="22"/>
          <w:szCs w:val="22"/>
        </w:rPr>
        <w:t>Երքաղլույս</w:t>
      </w:r>
      <w:r w:rsidR="00F91A48" w:rsidRPr="00092FE9">
        <w:rPr>
          <w:rFonts w:ascii="Arial" w:hAnsi="Arial" w:cs="Arial"/>
          <w:b/>
          <w:bCs/>
          <w:color w:val="000000"/>
          <w:sz w:val="22"/>
          <w:szCs w:val="22"/>
          <w:lang w:val="es-ES"/>
        </w:rPr>
        <w:t xml:space="preserve">» </w:t>
      </w:r>
      <w:r w:rsidR="00F91A48" w:rsidRPr="00D35B33">
        <w:rPr>
          <w:rFonts w:ascii="Arial" w:hAnsi="Arial" w:cs="Arial"/>
          <w:b/>
          <w:bCs/>
          <w:color w:val="000000"/>
          <w:sz w:val="22"/>
          <w:szCs w:val="22"/>
        </w:rPr>
        <w:t>ՓԲԸ</w:t>
      </w:r>
      <w:r w:rsidR="00F91A48" w:rsidRPr="00092FE9">
        <w:rPr>
          <w:rFonts w:ascii="Arial" w:hAnsi="Arial" w:cs="Arial"/>
          <w:b/>
          <w:bCs/>
          <w:color w:val="000000"/>
          <w:sz w:val="22"/>
          <w:szCs w:val="22"/>
          <w:lang w:val="es-ES"/>
        </w:rPr>
        <w:t>-</w:t>
      </w:r>
      <w:r w:rsidR="00F91A48" w:rsidRPr="00D35B33">
        <w:rPr>
          <w:rFonts w:ascii="Arial" w:hAnsi="Arial" w:cs="Arial"/>
          <w:b/>
          <w:bCs/>
          <w:color w:val="000000"/>
          <w:sz w:val="22"/>
          <w:szCs w:val="22"/>
        </w:rPr>
        <w:t>ի</w:t>
      </w:r>
      <w:r w:rsidR="00F91A48" w:rsidRPr="000A2EF5">
        <w:rPr>
          <w:rFonts w:ascii="GHEA Grapalat" w:hAnsi="GHEA Grapalat" w:cs="Sylfaen"/>
          <w:b/>
          <w:sz w:val="20"/>
          <w:szCs w:val="20"/>
          <w:lang w:val="pt-BR"/>
        </w:rPr>
        <w:t xml:space="preserve"> </w:t>
      </w:r>
      <w:r w:rsidR="00385AB0" w:rsidRPr="00870998">
        <w:rPr>
          <w:rFonts w:ascii="GHEA Grapalat" w:hAnsi="GHEA Grapalat"/>
          <w:b/>
          <w:lang w:val="af-ZA"/>
        </w:rPr>
        <w:t>գրասենյակի ընթացիկ նորոգման աշխատանքներ</w:t>
      </w:r>
      <w:r w:rsidR="003B6FB4">
        <w:rPr>
          <w:rFonts w:ascii="GHEA Grapalat" w:hAnsi="GHEA Grapalat"/>
          <w:b/>
          <w:lang w:val="hy-AM"/>
        </w:rPr>
        <w:t>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Pr="00DA47D0">
        <w:rPr>
          <w:rFonts w:ascii="Sylfaen" w:hAnsi="Sylfaen"/>
          <w:b/>
          <w:sz w:val="22"/>
          <w:lang w:val="af-ZA"/>
        </w:rPr>
        <w:t>ԵՔԼ-ԲՄԱՇՁԲ-2</w:t>
      </w:r>
      <w:r>
        <w:rPr>
          <w:rFonts w:ascii="Sylfaen" w:hAnsi="Sylfaen"/>
          <w:b/>
          <w:sz w:val="22"/>
          <w:lang w:val="af-ZA"/>
        </w:rPr>
        <w:t>4</w:t>
      </w:r>
      <w:r w:rsidR="008C769C">
        <w:rPr>
          <w:rFonts w:ascii="Sylfaen" w:hAnsi="Sylfaen"/>
          <w:b/>
          <w:sz w:val="22"/>
          <w:lang w:val="af-ZA"/>
        </w:rPr>
        <w:t>/</w:t>
      </w:r>
      <w:r w:rsidR="00855715">
        <w:rPr>
          <w:rFonts w:ascii="Sylfaen" w:hAnsi="Sylfaen"/>
          <w:b/>
          <w:sz w:val="22"/>
          <w:lang w:val="af-ZA"/>
        </w:rPr>
        <w:t>4</w:t>
      </w:r>
      <w:r>
        <w:rPr>
          <w:rFonts w:ascii="Sylfaen" w:hAnsi="Sylfaen"/>
          <w:b/>
          <w:sz w:val="22"/>
          <w:lang w:val="af-ZA"/>
        </w:rPr>
        <w:t xml:space="preserve"> </w:t>
      </w:r>
      <w:r>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02A1B5C3" w14:textId="77777777" w:rsidR="00CA1BCA" w:rsidRPr="00FB1EC7" w:rsidRDefault="00CA1BCA" w:rsidP="007B1CCE">
      <w:pPr>
        <w:jc w:val="both"/>
        <w:rPr>
          <w:rFonts w:ascii="GHEA Grapalat" w:hAnsi="GHEA Grapalat"/>
          <w:sz w:val="20"/>
          <w:szCs w:val="20"/>
          <w:lang w:val="es-ES"/>
        </w:rPr>
      </w:pPr>
    </w:p>
    <w:p w14:paraId="28CED1E6" w14:textId="77777777" w:rsidR="00D35B33" w:rsidRPr="00FB1EC7" w:rsidRDefault="00D35B33" w:rsidP="00D35B33">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21572046" w14:textId="77777777" w:rsidR="00D35B33" w:rsidRPr="00FB1EC7" w:rsidRDefault="00D35B33" w:rsidP="00D35B33">
      <w:pPr>
        <w:tabs>
          <w:tab w:val="left" w:pos="1134"/>
        </w:tabs>
        <w:ind w:firstLine="720"/>
        <w:jc w:val="both"/>
        <w:rPr>
          <w:rFonts w:ascii="GHEA Grapalat" w:hAnsi="GHEA Grapalat" w:cs="Times Armenian"/>
          <w:lang w:val="es-ES"/>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Pr>
          <w:rFonts w:ascii="GHEA Grapalat" w:hAnsi="GHEA Grapalat" w:cs="Times Armenian"/>
          <w:lang w:val="hy-AM"/>
        </w:rPr>
        <w:t>Համաձայն հավելված 2-ի</w:t>
      </w:r>
      <w:r w:rsidRPr="00FB1EC7">
        <w:rPr>
          <w:rFonts w:ascii="GHEA Grapalat" w:hAnsi="GHEA Grapalat" w:cs="Times Armenian"/>
          <w:lang w:val="es-ES"/>
        </w:rPr>
        <w:t>:</w:t>
      </w:r>
    </w:p>
    <w:p w14:paraId="267DEE5B" w14:textId="77777777" w:rsidR="00D35B33" w:rsidRPr="00FB1EC7" w:rsidRDefault="00D35B33" w:rsidP="00D35B33">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82DD321" w14:textId="77777777" w:rsidR="00D35B33" w:rsidRPr="00FB1EC7" w:rsidRDefault="00D35B33" w:rsidP="00D35B33">
      <w:pPr>
        <w:tabs>
          <w:tab w:val="left" w:pos="1134"/>
        </w:tabs>
        <w:ind w:firstLine="720"/>
        <w:jc w:val="both"/>
        <w:rPr>
          <w:rFonts w:ascii="GHEA Grapalat" w:hAnsi="GHEA Grapalat"/>
          <w:lang w:val="es-ES"/>
        </w:rPr>
      </w:pPr>
    </w:p>
    <w:p w14:paraId="21096A10" w14:textId="77777777" w:rsidR="00D35B33" w:rsidRPr="00FB1EC7" w:rsidRDefault="00D35B33" w:rsidP="00D35B33">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0136AFD3" w14:textId="77777777" w:rsidR="00D35B33" w:rsidRPr="00FB1EC7" w:rsidRDefault="00D35B33" w:rsidP="00D35B33">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A03D41F"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FED7204" w14:textId="77777777" w:rsidR="00D35B33" w:rsidRPr="00FB1EC7" w:rsidRDefault="00D35B33" w:rsidP="00D35B33">
      <w:pPr>
        <w:tabs>
          <w:tab w:val="left" w:pos="1276"/>
        </w:tabs>
        <w:ind w:firstLine="720"/>
        <w:jc w:val="both"/>
        <w:rPr>
          <w:rFonts w:ascii="GHEA Grapalat" w:hAnsi="GHEA Grapalat"/>
          <w:b/>
          <w:i/>
          <w:sz w:val="20"/>
          <w:szCs w:val="20"/>
          <w:lang w:val="es-ES"/>
        </w:rPr>
      </w:pPr>
    </w:p>
    <w:p w14:paraId="033BF71C" w14:textId="77777777" w:rsidR="00D35B33" w:rsidRPr="00FB1EC7" w:rsidRDefault="00D35B33" w:rsidP="00D35B33">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2E839B67" w14:textId="77777777" w:rsidR="00D35B33" w:rsidRPr="00FB1EC7" w:rsidRDefault="00D35B33" w:rsidP="00D35B33">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09ED9B09"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7B615FDD"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61A798F2"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75A358E6"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1696595B"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0EEBDD2"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01F4D8E4"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29314DC4"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63810EC0"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691FD595"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5519C4F" w14:textId="77777777" w:rsidR="00D35B33" w:rsidRPr="00FB1EC7" w:rsidRDefault="00D35B33" w:rsidP="00D35B33">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6E63ABF" w14:textId="77777777" w:rsidR="00D35B33" w:rsidRPr="00FB1EC7" w:rsidRDefault="00D35B33" w:rsidP="00D35B33">
      <w:pPr>
        <w:tabs>
          <w:tab w:val="left" w:pos="1276"/>
        </w:tabs>
        <w:ind w:firstLine="720"/>
        <w:jc w:val="both"/>
        <w:rPr>
          <w:rFonts w:ascii="GHEA Grapalat" w:hAnsi="GHEA Grapalat"/>
          <w:b/>
          <w:i/>
          <w:sz w:val="20"/>
          <w:szCs w:val="20"/>
          <w:lang w:val="es-ES"/>
        </w:rPr>
      </w:pPr>
    </w:p>
    <w:p w14:paraId="69688621" w14:textId="77777777" w:rsidR="00D35B33" w:rsidRPr="00FB1EC7" w:rsidRDefault="00D35B33" w:rsidP="00D35B33">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69EE8A89" w14:textId="77777777" w:rsidR="00D35B33" w:rsidRPr="00FB1EC7" w:rsidRDefault="00D35B33" w:rsidP="00D35B33">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7F458ED8" w14:textId="77777777" w:rsidR="00D35B33" w:rsidRPr="00FB1EC7" w:rsidRDefault="00D35B33" w:rsidP="00D35B33">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2A85F5F2"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703919F4" w14:textId="77777777" w:rsidR="00D35B33" w:rsidRPr="00FB1EC7" w:rsidRDefault="00D35B33" w:rsidP="00D35B33">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59A5AC10" w14:textId="77777777" w:rsidR="00D35B33" w:rsidRPr="00FB1EC7" w:rsidRDefault="00D35B33" w:rsidP="00D35B33">
      <w:pPr>
        <w:tabs>
          <w:tab w:val="left" w:pos="1276"/>
        </w:tabs>
        <w:ind w:firstLine="720"/>
        <w:jc w:val="both"/>
        <w:rPr>
          <w:rFonts w:ascii="GHEA Grapalat" w:hAnsi="GHEA Grapalat"/>
          <w:b/>
          <w:i/>
          <w:lang w:val="es-ES"/>
        </w:rPr>
      </w:pPr>
    </w:p>
    <w:p w14:paraId="43C6B68E" w14:textId="77777777" w:rsidR="00D35B33" w:rsidRPr="00FB1EC7" w:rsidRDefault="00D35B33" w:rsidP="00D35B33">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39565022"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3F4D0D6E" w14:textId="77777777" w:rsidR="00D35B33" w:rsidRPr="00FB1EC7" w:rsidRDefault="00D35B33" w:rsidP="00D35B33">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0A091014" w14:textId="77777777" w:rsidR="00D35B33" w:rsidRPr="00FB1EC7" w:rsidRDefault="00D35B33" w:rsidP="00D35B33">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8BA7DF3" w14:textId="77777777" w:rsidR="00D35B33" w:rsidRPr="00FB1EC7" w:rsidRDefault="00D35B33" w:rsidP="00D35B33">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57E8CF9" w14:textId="77777777" w:rsidR="00D35B33" w:rsidRPr="00FB1EC7" w:rsidRDefault="00D35B33" w:rsidP="00D35B33">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w:t>
      </w:r>
      <w:r>
        <w:rPr>
          <w:rFonts w:ascii="GHEA Grapalat" w:hAnsi="GHEA Grapalat" w:cs="Times Armenian"/>
          <w:sz w:val="20"/>
          <w:szCs w:val="20"/>
          <w:lang w:val="es-ES"/>
        </w:rPr>
        <w:t>___</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22F3010E" w14:textId="77777777" w:rsidR="00D35B33" w:rsidRPr="00FB1EC7" w:rsidRDefault="00D35B33" w:rsidP="00D35B33">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5F7C2C55"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39BDA633"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3B9DCCE4" w14:textId="77777777" w:rsidR="00D35B33" w:rsidRPr="00FB1EC7" w:rsidRDefault="00D35B33" w:rsidP="00D35B33">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2FCA22EB"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78AA4DE9"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387BDADB" w14:textId="77777777" w:rsidR="00D35B33" w:rsidRPr="00FB1EC7" w:rsidRDefault="00D35B33" w:rsidP="00D35B33">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0287DD1A" w14:textId="5063ED45" w:rsidR="00D35B33"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es-ES"/>
        </w:rPr>
        <w:t>3.4.9 Պ</w:t>
      </w:r>
      <w:r w:rsidRPr="00FB1EC7">
        <w:rPr>
          <w:rFonts w:ascii="GHEA Grapalat" w:hAnsi="GHEA Grapalat" w:cs="Sylfaen"/>
          <w:sz w:val="20"/>
          <w:szCs w:val="20"/>
          <w:lang w:val="hy-AM"/>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hy-AM"/>
        </w:rPr>
        <w:t>շխատանքն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ընդունվելու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հաջորդող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r w:rsidRPr="00B9785C">
        <w:rPr>
          <w:rFonts w:ascii="GHEA Grapalat" w:hAnsi="GHEA Grapalat" w:cs="Sylfaen"/>
          <w:b/>
          <w:sz w:val="20"/>
          <w:szCs w:val="20"/>
          <w:lang w:val="hy-AM"/>
        </w:rPr>
        <w:t xml:space="preserve">հաշված </w:t>
      </w:r>
      <w:r w:rsidR="001F5EC9">
        <w:rPr>
          <w:rFonts w:ascii="GHEA Grapalat" w:hAnsi="GHEA Grapalat" w:cs="Sylfaen"/>
          <w:b/>
          <w:sz w:val="20"/>
          <w:szCs w:val="20"/>
          <w:lang w:val="es-ES"/>
        </w:rPr>
        <w:t>365</w:t>
      </w:r>
      <w:r w:rsidRPr="00925555">
        <w:rPr>
          <w:rFonts w:ascii="GHEA Grapalat" w:hAnsi="GHEA Grapalat" w:cs="Sylfaen"/>
          <w:b/>
          <w:sz w:val="20"/>
          <w:szCs w:val="20"/>
          <w:lang w:val="es-ES"/>
        </w:rPr>
        <w:t xml:space="preserve"> </w:t>
      </w:r>
      <w:r w:rsidRPr="00B9785C">
        <w:rPr>
          <w:rFonts w:ascii="GHEA Grapalat" w:hAnsi="GHEA Grapalat" w:cs="Sylfaen"/>
          <w:b/>
          <w:sz w:val="20"/>
          <w:szCs w:val="20"/>
          <w:lang w:val="hy-AM"/>
        </w:rPr>
        <w:t>օրացուցային</w:t>
      </w:r>
      <w:r w:rsidRPr="00FB1EC7">
        <w:rPr>
          <w:rFonts w:ascii="GHEA Grapalat" w:hAnsi="GHEA Grapalat" w:cs="Sylfaen"/>
          <w:sz w:val="20"/>
          <w:szCs w:val="20"/>
          <w:lang w:val="hy-AM"/>
        </w:rPr>
        <w:t xml:space="preserve"> օր։ Եթե երաշխիքային ժամկետի ընթացքում ի հայտ են եկել </w:t>
      </w:r>
      <w:r w:rsidRPr="00FB1EC7">
        <w:rPr>
          <w:rFonts w:ascii="GHEA Grapalat" w:hAnsi="GHEA Grapalat"/>
          <w:sz w:val="20"/>
          <w:szCs w:val="20"/>
          <w:lang w:val="hy-AM"/>
        </w:rPr>
        <w:t xml:space="preserve">կատարված Աշխատանքի </w:t>
      </w:r>
      <w:r w:rsidRPr="00FB1EC7">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4B2068">
        <w:rPr>
          <w:rFonts w:ascii="GHEA Grapalat" w:hAnsi="GHEA Grapalat" w:cs="Sylfaen"/>
          <w:sz w:val="20"/>
          <w:szCs w:val="20"/>
          <w:lang w:val="hy-AM"/>
        </w:rPr>
        <w:t>:</w:t>
      </w:r>
    </w:p>
    <w:p w14:paraId="3139E43F" w14:textId="6BD59A64" w:rsidR="00D35B33" w:rsidRDefault="00D35B33" w:rsidP="00D35B33">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3.4.</w:t>
      </w:r>
      <w:r w:rsidR="0048044A">
        <w:rPr>
          <w:rFonts w:ascii="GHEA Grapalat" w:hAnsi="GHEA Grapalat" w:cs="Times Armenian"/>
          <w:sz w:val="20"/>
          <w:szCs w:val="20"/>
          <w:lang w:val="es-ES"/>
        </w:rPr>
        <w:t>10</w:t>
      </w:r>
      <w:r w:rsidRPr="00FB1EC7">
        <w:rPr>
          <w:rFonts w:ascii="GHEA Grapalat" w:hAnsi="GHEA Grapalat" w:cs="Times Armenian"/>
          <w:sz w:val="20"/>
          <w:szCs w:val="20"/>
          <w:lang w:val="es-ES"/>
        </w:rPr>
        <w:t xml:space="preserve"> </w:t>
      </w:r>
      <w:r>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14F60867" w14:textId="77777777" w:rsidR="00D35B33" w:rsidRPr="001A352F" w:rsidRDefault="00D35B33" w:rsidP="00D35B33">
      <w:pPr>
        <w:tabs>
          <w:tab w:val="left" w:pos="1276"/>
        </w:tabs>
        <w:ind w:firstLine="720"/>
        <w:jc w:val="both"/>
        <w:rPr>
          <w:rFonts w:ascii="GHEA Grapalat" w:hAnsi="GHEA Grapalat"/>
          <w:sz w:val="20"/>
          <w:szCs w:val="20"/>
          <w:lang w:val="hy-AM"/>
        </w:rPr>
      </w:pPr>
    </w:p>
    <w:p w14:paraId="3DAD14C9" w14:textId="77777777" w:rsidR="00D35B33" w:rsidRPr="00FB1EC7" w:rsidRDefault="00D35B33" w:rsidP="00D35B33">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340333CB" w14:textId="77777777" w:rsidR="00D35B33" w:rsidRDefault="00D35B33" w:rsidP="00D35B3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925555">
        <w:rPr>
          <w:rFonts w:ascii="GHEA Grapalat" w:hAnsi="GHEA Grapalat" w:cs="Sylfaen"/>
          <w:sz w:val="20"/>
          <w:lang w:val="hy-AM"/>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925555">
        <w:rPr>
          <w:rFonts w:ascii="GHEA Grapalat" w:hAnsi="GHEA Grapalat" w:cs="Sylfaen"/>
          <w:sz w:val="20"/>
          <w:lang w:val="hy-AM"/>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79E6C53D" w14:textId="77777777" w:rsidR="00D35B33" w:rsidRDefault="00D35B33" w:rsidP="00D35B3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sz w:val="20"/>
          <w:lang w:val="hy-AM"/>
        </w:rPr>
        <w:footnoteReference w:id="11"/>
      </w:r>
    </w:p>
    <w:p w14:paraId="2529B4D7" w14:textId="77777777" w:rsidR="00D35B33" w:rsidRPr="00E6597C" w:rsidRDefault="00D35B33" w:rsidP="00D35B3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w:t>
      </w:r>
      <w:r>
        <w:rPr>
          <w:rFonts w:ascii="GHEA Grapalat" w:hAnsi="GHEA Grapalat" w:cs="Sylfaen"/>
          <w:sz w:val="20"/>
          <w:szCs w:val="20"/>
          <w:lang w:val="hy-AM"/>
        </w:rPr>
        <w:t>ֆիքսող փաստաթուղթը (հավելված N 4</w:t>
      </w:r>
      <w:r w:rsidRPr="00E6597C">
        <w:rPr>
          <w:rFonts w:ascii="GHEA Grapalat" w:hAnsi="GHEA Grapalat" w:cs="Sylfaen"/>
          <w:sz w:val="20"/>
          <w:szCs w:val="20"/>
          <w:lang w:val="hy-AM"/>
        </w:rPr>
        <w:t xml:space="preserve">.1) և հանձնման-ընդունման արձանագրության </w:t>
      </w:r>
      <w:r w:rsidRPr="00925555">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w:t>
      </w:r>
      <w:r w:rsidRPr="00167461">
        <w:rPr>
          <w:rFonts w:ascii="GHEA Grapalat" w:hAnsi="GHEA Grapalat" w:cs="Sylfaen"/>
          <w:sz w:val="20"/>
          <w:szCs w:val="20"/>
          <w:lang w:val="hy-AM"/>
        </w:rPr>
        <w:t>4</w:t>
      </w:r>
      <w:r w:rsidRPr="00E6597C">
        <w:rPr>
          <w:rFonts w:ascii="GHEA Grapalat" w:hAnsi="GHEA Grapalat" w:cs="Sylfaen"/>
          <w:sz w:val="20"/>
          <w:szCs w:val="20"/>
          <w:lang w:val="hy-AM"/>
        </w:rPr>
        <w:t xml:space="preserve">): </w:t>
      </w:r>
    </w:p>
    <w:p w14:paraId="4C0B635D" w14:textId="77777777" w:rsidR="00D35B33" w:rsidRPr="00E6597C" w:rsidRDefault="00D35B33" w:rsidP="00D35B3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6BEFB6A8" w14:textId="77777777" w:rsidR="00D35B33" w:rsidRPr="00E6597C" w:rsidRDefault="00D35B33" w:rsidP="00D35B3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63F3CFF" w14:textId="77777777" w:rsidR="00D35B33" w:rsidRPr="00E6597C" w:rsidRDefault="00D35B33" w:rsidP="00D35B3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2313E71E" w14:textId="77777777" w:rsidR="00D35B33" w:rsidRPr="00E6597C" w:rsidRDefault="00D35B33" w:rsidP="00D35B3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925555">
        <w:rPr>
          <w:rFonts w:ascii="GHEA Grapalat" w:hAnsi="GHEA Grapalat" w:cs="Sylfaen"/>
          <w:b/>
          <w:sz w:val="20"/>
          <w:szCs w:val="20"/>
          <w:u w:val="single"/>
          <w:lang w:val="hy-AM"/>
        </w:rPr>
        <w:t xml:space="preserve">20 </w:t>
      </w:r>
      <w:r w:rsidRPr="00C024C8">
        <w:rPr>
          <w:rFonts w:ascii="GHEA Grapalat" w:hAnsi="GHEA Grapalat" w:cs="Sylfaen"/>
          <w:b/>
          <w:sz w:val="20"/>
          <w:szCs w:val="20"/>
          <w:lang w:val="hy-AM"/>
        </w:rPr>
        <w:t>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D9633A1" w14:textId="77777777" w:rsidR="00D35B33" w:rsidRPr="00E6597C" w:rsidRDefault="00D35B33" w:rsidP="00D35B33">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16477724" w14:textId="77777777" w:rsidR="00D35B33" w:rsidRPr="00E6597C" w:rsidRDefault="00D35B33" w:rsidP="00D35B33">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4EB256C6" w14:textId="77777777" w:rsidR="00D35B33" w:rsidRPr="00E6597C" w:rsidRDefault="00D35B33" w:rsidP="00D35B33">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2AB7DAB3"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6A4DC6AA"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44CB4618"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54CD47F"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2F80D472"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7C62D7C0"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76FBE5BF" w14:textId="77777777" w:rsidR="00D35B33" w:rsidRPr="00E6597C" w:rsidRDefault="00D35B33" w:rsidP="00D35B33">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8A9BA1C" w14:textId="77777777" w:rsidR="00D35B33" w:rsidRPr="00E6597C" w:rsidRDefault="00D35B33" w:rsidP="00D35B33">
      <w:pPr>
        <w:tabs>
          <w:tab w:val="left" w:pos="1276"/>
        </w:tabs>
        <w:ind w:firstLine="720"/>
        <w:jc w:val="both"/>
        <w:rPr>
          <w:rFonts w:ascii="GHEA Grapalat" w:hAnsi="GHEA Grapalat"/>
          <w:lang w:val="hy-AM"/>
        </w:rPr>
      </w:pPr>
    </w:p>
    <w:p w14:paraId="6255A966" w14:textId="77777777" w:rsidR="00D35B33" w:rsidRPr="00FB1EC7" w:rsidRDefault="00D35B33" w:rsidP="00D35B33">
      <w:pPr>
        <w:tabs>
          <w:tab w:val="left" w:pos="1276"/>
        </w:tabs>
        <w:ind w:firstLine="720"/>
        <w:jc w:val="both"/>
        <w:rPr>
          <w:rFonts w:ascii="GHEA Grapalat" w:hAnsi="GHEA Grapalat"/>
          <w:lang w:val="hy-AM"/>
        </w:rPr>
      </w:pPr>
    </w:p>
    <w:p w14:paraId="0B50971C" w14:textId="77777777" w:rsidR="00D35B33" w:rsidRPr="00FB1EC7" w:rsidRDefault="00D35B33" w:rsidP="00D35B33">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2DC1B39D" w14:textId="77777777" w:rsidR="00D35B33" w:rsidRPr="00FB1EC7" w:rsidRDefault="00D35B33" w:rsidP="00D35B33">
      <w:pPr>
        <w:tabs>
          <w:tab w:val="left" w:pos="1276"/>
        </w:tabs>
        <w:ind w:firstLine="720"/>
        <w:jc w:val="both"/>
        <w:rPr>
          <w:rFonts w:ascii="GHEA Grapalat" w:hAnsi="GHEA Grapalat"/>
          <w:sz w:val="20"/>
          <w:szCs w:val="20"/>
          <w:lang w:val="hy-AM"/>
        </w:rPr>
      </w:pPr>
    </w:p>
    <w:p w14:paraId="6A96A76C" w14:textId="77777777" w:rsidR="00FF2B20" w:rsidRPr="00E6597C" w:rsidRDefault="00FF2B20" w:rsidP="00FF2B2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30A1D8CA" w14:textId="77777777" w:rsidR="00FF2B20" w:rsidRPr="00E6597C" w:rsidRDefault="00FF2B20" w:rsidP="00FF2B2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4C068F34" w14:textId="77777777" w:rsidR="00FF2B20" w:rsidRPr="00E6597C" w:rsidRDefault="00FF2B20" w:rsidP="00FF2B20">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32B0A538" w14:textId="77777777" w:rsidR="00FF2B20" w:rsidRPr="00FF75B6" w:rsidRDefault="00FF2B20" w:rsidP="00FF2B2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Pr>
          <w:rStyle w:val="FootnoteReference"/>
          <w:rFonts w:ascii="GHEA Grapalat" w:hAnsi="GHEA Grapalat" w:cs="Sylfaen"/>
          <w:sz w:val="20"/>
          <w:szCs w:val="20"/>
          <w:lang w:val="hy-AM"/>
        </w:rPr>
        <w:footnoteReference w:id="12"/>
      </w:r>
    </w:p>
    <w:p w14:paraId="6C6B2BA2" w14:textId="63412A28" w:rsidR="00D35B33" w:rsidRPr="00E6597C" w:rsidRDefault="00D35B33" w:rsidP="00D35B33">
      <w:pPr>
        <w:ind w:firstLine="720"/>
        <w:jc w:val="both"/>
        <w:rPr>
          <w:rFonts w:ascii="GHEA Grapalat" w:hAnsi="GHEA Grapalat" w:cs="Sylfaen"/>
          <w:sz w:val="20"/>
          <w:lang w:val="hy-AM"/>
        </w:rPr>
      </w:pPr>
      <w:r w:rsidRPr="000A0060">
        <w:rPr>
          <w:rFonts w:ascii="GHEA Grapalat" w:hAnsi="GHEA Grapalat" w:cs="Times Armenian"/>
          <w:sz w:val="20"/>
          <w:lang w:val="hy-AM"/>
        </w:rPr>
        <w:t xml:space="preserve">5.2 </w:t>
      </w:r>
      <w:r w:rsidRPr="00E6597C">
        <w:rPr>
          <w:rFonts w:ascii="GHEA Grapalat" w:hAnsi="GHEA Grapalat" w:cs="Times Armenian"/>
          <w:sz w:val="20"/>
          <w:lang w:val="hy-AM"/>
        </w:rPr>
        <w:t>Աշխատանք</w:t>
      </w:r>
      <w:r w:rsidRPr="00E6597C">
        <w:rPr>
          <w:rFonts w:ascii="GHEA Grapalat" w:hAnsi="GHEA Grapalat" w:cs="Sylfaen"/>
          <w:sz w:val="20"/>
          <w:lang w:val="hy-AM"/>
        </w:rPr>
        <w:t xml:space="preserve">ի կատարման գինը կայուն է և </w:t>
      </w:r>
      <w:r w:rsidR="0048044A" w:rsidRPr="00167461">
        <w:rPr>
          <w:rFonts w:ascii="GHEA Grapalat" w:hAnsi="GHEA Grapalat" w:cs="Sylfaen"/>
          <w:sz w:val="20"/>
          <w:lang w:val="hy-AM"/>
        </w:rPr>
        <w:t>Կապալառուն</w:t>
      </w:r>
      <w:r w:rsidRPr="00E6597C">
        <w:rPr>
          <w:rFonts w:ascii="GHEA Grapalat" w:hAnsi="GHEA Grapalat" w:cs="Sylfaen"/>
          <w:sz w:val="20"/>
          <w:lang w:val="hy-AM"/>
        </w:rPr>
        <w:t xml:space="preserve"> իրավունք չունի պահանջել ավելացնելու, իսկ Պատվիրատուն նվազեցնելու այդ գինը։</w:t>
      </w:r>
    </w:p>
    <w:p w14:paraId="6675DDE2" w14:textId="7AD37A7D" w:rsidR="00D35B33" w:rsidRPr="000A0060" w:rsidRDefault="00D35B33" w:rsidP="00D35B33">
      <w:pPr>
        <w:ind w:firstLine="709"/>
        <w:jc w:val="both"/>
        <w:rPr>
          <w:rFonts w:ascii="Sylfaen" w:hAnsi="Sylfaen" w:cs="Sylfaen"/>
          <w:b/>
          <w:sz w:val="22"/>
          <w:szCs w:val="22"/>
          <w:lang w:val="hy-AM"/>
        </w:rPr>
      </w:pPr>
      <w:r w:rsidRPr="000A0060">
        <w:rPr>
          <w:rFonts w:ascii="GHEA Grapalat" w:hAnsi="GHEA Grapalat" w:cs="Sylfaen"/>
          <w:sz w:val="20"/>
          <w:lang w:val="hy-AM"/>
        </w:rPr>
        <w:t>5</w:t>
      </w:r>
      <w:r w:rsidRPr="00E6597C">
        <w:rPr>
          <w:rFonts w:ascii="GHEA Grapalat" w:hAnsi="GHEA Grapalat" w:cs="Sylfaen"/>
          <w:sz w:val="20"/>
          <w:lang w:val="hy-AM"/>
        </w:rPr>
        <w:t>.</w:t>
      </w:r>
      <w:r w:rsidRPr="000A0060">
        <w:rPr>
          <w:rFonts w:ascii="GHEA Grapalat" w:hAnsi="GHEA Grapalat" w:cs="Sylfaen"/>
          <w:sz w:val="20"/>
          <w:lang w:val="hy-AM"/>
        </w:rPr>
        <w:t>3</w:t>
      </w:r>
      <w:r w:rsidRPr="00E6597C">
        <w:rPr>
          <w:rFonts w:ascii="GHEA Grapalat" w:hAnsi="GHEA Grapalat" w:cs="Sylfaen"/>
          <w:sz w:val="20"/>
          <w:lang w:val="hy-AM"/>
        </w:rPr>
        <w:t xml:space="preserve">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0048044A" w:rsidRPr="00167461">
        <w:rPr>
          <w:rFonts w:ascii="GHEA Grapalat" w:hAnsi="GHEA Grapalat" w:cs="Sylfaen"/>
          <w:sz w:val="20"/>
          <w:lang w:val="hy-AM"/>
        </w:rPr>
        <w:t>Կապալառուի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0A0060">
        <w:rPr>
          <w:rFonts w:ascii="GHEA Grapalat" w:hAnsi="GHEA Grapalat"/>
          <w:sz w:val="20"/>
          <w:lang w:val="hy-AM"/>
        </w:rPr>
        <w:t>աշխատանքը Պատվիր</w:t>
      </w:r>
      <w:r w:rsidRPr="00E6597C">
        <w:rPr>
          <w:rFonts w:ascii="GHEA Grapalat" w:hAnsi="GHEA Grapalat"/>
          <w:sz w:val="20"/>
          <w:lang w:val="hy-AM"/>
        </w:rPr>
        <w:t>ա</w:t>
      </w:r>
      <w:r w:rsidRPr="000A0060">
        <w:rPr>
          <w:rFonts w:ascii="GHEA Grapalat" w:hAnsi="GHEA Grapalat"/>
          <w:sz w:val="20"/>
          <w:lang w:val="hy-AM"/>
        </w:rPr>
        <w:t>տուի կողմից ընդունվելուց հետո</w:t>
      </w:r>
      <w:r w:rsidRPr="00A7209A">
        <w:rPr>
          <w:rFonts w:ascii="GHEA Grapalat" w:hAnsi="GHEA Grapalat"/>
          <w:sz w:val="20"/>
          <w:lang w:val="hy-AM"/>
        </w:rPr>
        <w:t>`</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sidRPr="00167461">
        <w:rPr>
          <w:rFonts w:ascii="Sylfaen" w:hAnsi="Sylfaen"/>
          <w:b/>
          <w:sz w:val="22"/>
          <w:szCs w:val="22"/>
          <w:lang w:val="hy-AM"/>
        </w:rPr>
        <w:t>հինգ</w:t>
      </w:r>
      <w:r w:rsidRPr="00922817">
        <w:rPr>
          <w:rFonts w:ascii="Sylfaen" w:hAnsi="Sylfaen"/>
          <w:b/>
          <w:sz w:val="22"/>
          <w:szCs w:val="22"/>
          <w:lang w:val="hy-AM"/>
        </w:rPr>
        <w:t>)</w:t>
      </w:r>
      <w:r w:rsidRPr="00167461">
        <w:rPr>
          <w:rFonts w:ascii="Sylfaen" w:hAnsi="Sylfaen"/>
          <w:b/>
          <w:sz w:val="22"/>
          <w:szCs w:val="22"/>
          <w:lang w:val="hy-AM"/>
        </w:rPr>
        <w:t xml:space="preserve"> </w:t>
      </w:r>
      <w:r w:rsidRPr="00167461">
        <w:rPr>
          <w:rFonts w:ascii="Sylfaen" w:hAnsi="Sylfaen" w:cs="Sylfaen"/>
          <w:b/>
          <w:sz w:val="22"/>
          <w:szCs w:val="22"/>
          <w:lang w:val="hy-AM"/>
        </w:rPr>
        <w:t>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Pr>
          <w:rFonts w:ascii="Sylfaen" w:hAnsi="Sylfaen" w:cs="Sylfaen"/>
          <w:b/>
          <w:sz w:val="22"/>
          <w:szCs w:val="22"/>
          <w:lang w:val="hy-AM"/>
        </w:rPr>
        <w:t>(հավելված N</w:t>
      </w:r>
      <w:r w:rsidRPr="000A0060">
        <w:rPr>
          <w:rFonts w:ascii="Sylfaen" w:hAnsi="Sylfaen" w:cs="Sylfaen"/>
          <w:b/>
          <w:sz w:val="22"/>
          <w:szCs w:val="22"/>
          <w:lang w:val="hy-AM"/>
        </w:rPr>
        <w:t>3</w:t>
      </w:r>
      <w:r w:rsidRPr="00203C48">
        <w:rPr>
          <w:rFonts w:ascii="Sylfaen" w:hAnsi="Sylfaen" w:cs="Sylfaen"/>
          <w:b/>
          <w:sz w:val="22"/>
          <w:szCs w:val="22"/>
          <w:lang w:val="hy-AM"/>
        </w:rPr>
        <w:t>):</w:t>
      </w:r>
    </w:p>
    <w:p w14:paraId="52CE2701" w14:textId="367F05C9" w:rsidR="00D35B33" w:rsidRPr="00167461" w:rsidRDefault="00D35B33" w:rsidP="00D35B33">
      <w:pPr>
        <w:ind w:firstLine="720"/>
        <w:jc w:val="both"/>
        <w:rPr>
          <w:rFonts w:ascii="GHEA Grapalat" w:hAnsi="GHEA Grapalat" w:cs="Sylfaen"/>
          <w:sz w:val="20"/>
          <w:szCs w:val="20"/>
          <w:lang w:val="hy-AM"/>
        </w:rPr>
      </w:pPr>
      <w:r w:rsidRPr="00167461">
        <w:rPr>
          <w:rFonts w:ascii="GHEA Grapalat" w:hAnsi="GHEA Grapalat"/>
          <w:sz w:val="20"/>
          <w:lang w:val="hy-AM"/>
        </w:rPr>
        <w:t>5.3.1</w:t>
      </w:r>
      <w:r w:rsidRPr="00E6597C">
        <w:rPr>
          <w:rFonts w:ascii="GHEA Grapalat" w:hAnsi="GHEA Grapalat"/>
          <w:sz w:val="20"/>
          <w:lang w:val="hy-AM"/>
        </w:rPr>
        <w:t xml:space="preserve"> </w:t>
      </w:r>
      <w:r w:rsidRPr="00167461">
        <w:rPr>
          <w:rFonts w:ascii="GHEA Grapalat" w:hAnsi="GHEA Grapalat"/>
          <w:sz w:val="20"/>
          <w:lang w:val="hy-AM"/>
        </w:rPr>
        <w:t>Մ</w:t>
      </w:r>
      <w:r w:rsidRPr="00167461">
        <w:rPr>
          <w:rFonts w:ascii="GHEA Grapalat" w:hAnsi="GHEA Grapalat" w:cs="Sylfaen"/>
          <w:sz w:val="20"/>
          <w:szCs w:val="20"/>
          <w:lang w:val="hy-AM"/>
        </w:rPr>
        <w:t>իջանկյալ վճարման</w:t>
      </w:r>
      <w:r>
        <w:rPr>
          <w:rFonts w:ascii="GHEA Grapalat" w:hAnsi="GHEA Grapalat" w:cs="Sylfaen"/>
          <w:sz w:val="20"/>
          <w:szCs w:val="20"/>
          <w:lang w:val="hy-AM"/>
        </w:rPr>
        <w:t xml:space="preserve"> փաստաթ</w:t>
      </w:r>
      <w:r w:rsidRPr="00167461">
        <w:rPr>
          <w:rFonts w:ascii="GHEA Grapalat" w:hAnsi="GHEA Grapalat" w:cs="Sylfaen"/>
          <w:sz w:val="20"/>
          <w:szCs w:val="20"/>
          <w:lang w:val="hy-AM"/>
        </w:rPr>
        <w:t xml:space="preserve">ղթերը՝ 4.1 կետին համապատասխան, </w:t>
      </w:r>
      <w:r w:rsidR="0048044A" w:rsidRPr="00167461">
        <w:rPr>
          <w:rFonts w:ascii="GHEA Grapalat" w:hAnsi="GHEA Grapalat" w:cs="Sylfaen"/>
          <w:sz w:val="20"/>
          <w:szCs w:val="20"/>
          <w:lang w:val="hy-AM"/>
        </w:rPr>
        <w:t>Կապալառուն</w:t>
      </w:r>
      <w:r w:rsidRPr="00E6597C">
        <w:rPr>
          <w:rFonts w:ascii="GHEA Grapalat" w:hAnsi="GHEA Grapalat" w:cs="Sylfaen"/>
          <w:sz w:val="20"/>
          <w:szCs w:val="20"/>
          <w:lang w:val="hy-AM"/>
        </w:rPr>
        <w:t xml:space="preserve"> Պատվիրատուին </w:t>
      </w:r>
      <w:r w:rsidRPr="00167461">
        <w:rPr>
          <w:rFonts w:ascii="GHEA Grapalat" w:hAnsi="GHEA Grapalat" w:cs="Sylfaen"/>
          <w:sz w:val="20"/>
          <w:szCs w:val="20"/>
          <w:lang w:val="hy-AM"/>
        </w:rPr>
        <w:t>կարող է ներկայացնել ոչ շուտ քան ամիսը մեկ անգամ:</w:t>
      </w:r>
    </w:p>
    <w:p w14:paraId="03073832" w14:textId="77777777" w:rsidR="00F91A48" w:rsidRPr="003D4F08" w:rsidRDefault="00F91A48" w:rsidP="00F91A4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5.4 Պայմանագրի շրջանակում կատարողական ակտերի դիմաց վճարումներն իրականացվում են հետևյալ բանաձևով՝ ՎԳ=ՄԳ/ՆԳxԿԾ, որտեղ՝</w:t>
      </w:r>
    </w:p>
    <w:p w14:paraId="47038478" w14:textId="77777777" w:rsidR="00F91A48" w:rsidRPr="003D4F08" w:rsidRDefault="00F91A48" w:rsidP="00F91A4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6CFDD32C" w14:textId="77777777" w:rsidR="00F91A48" w:rsidRPr="003D4F08" w:rsidRDefault="00F91A48" w:rsidP="00F91A4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ՆԳ-ն հրավերով հրապարակված շինարարական աշխատանքների նախահաշվային գինն է.</w:t>
      </w:r>
    </w:p>
    <w:p w14:paraId="609B3F2F" w14:textId="77777777" w:rsidR="00F91A48" w:rsidRPr="003D4F08" w:rsidRDefault="00F91A48" w:rsidP="00F91A4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3ED3E62F" w14:textId="77777777" w:rsidR="00F91A48" w:rsidRPr="003D4F08" w:rsidRDefault="00F91A48" w:rsidP="00F91A4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ՎԳ –ն ծավալաթերթ-նախահաշվով սահմանված աշխատանքների դիմաց վճարվող գումարն է:</w:t>
      </w:r>
    </w:p>
    <w:p w14:paraId="49BB2D86" w14:textId="6C39637B" w:rsidR="00D35B33" w:rsidRPr="00FB1EC7" w:rsidRDefault="00F91A48" w:rsidP="00D35B33">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r w:rsidR="00D35B33" w:rsidRPr="003D1A3B">
        <w:rPr>
          <w:rFonts w:ascii="GHEA Grapalat" w:hAnsi="GHEA Grapalat"/>
          <w:sz w:val="20"/>
          <w:lang w:val="hy-AM"/>
        </w:rPr>
        <w:t xml:space="preserve"> </w:t>
      </w:r>
    </w:p>
    <w:p w14:paraId="2CCE578E" w14:textId="77777777" w:rsidR="00D35B33" w:rsidRPr="00FB1EC7" w:rsidRDefault="00D35B33" w:rsidP="00D35B33">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0301AF51"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72AF69E6" w14:textId="77777777" w:rsidR="00D35B33" w:rsidRPr="00FB1EC7"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4E7E9497" w14:textId="77777777" w:rsidR="00D35B33" w:rsidRDefault="00D35B33" w:rsidP="00D35B33">
      <w:pPr>
        <w:ind w:firstLine="709"/>
        <w:jc w:val="both"/>
        <w:rPr>
          <w:rFonts w:ascii="GHEA Grapalat" w:hAnsi="GHEA Grapalat" w:cs="Sylfaen"/>
          <w:sz w:val="20"/>
          <w:szCs w:val="20"/>
          <w:lang w:val="hy-AM"/>
        </w:rPr>
      </w:pPr>
      <w:r w:rsidRPr="00FB1EC7">
        <w:rPr>
          <w:rFonts w:ascii="GHEA Grapalat" w:hAnsi="GHEA Grapalat"/>
          <w:sz w:val="20"/>
          <w:szCs w:val="20"/>
          <w:lang w:val="hy-AM"/>
        </w:rPr>
        <w:lastRenderedPageBreak/>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p>
    <w:p w14:paraId="69175552" w14:textId="77777777" w:rsidR="00D35B33" w:rsidRPr="004B2068" w:rsidRDefault="00D35B33" w:rsidP="00D35B33">
      <w:pPr>
        <w:ind w:firstLine="709"/>
        <w:jc w:val="both"/>
        <w:rPr>
          <w:rFonts w:ascii="GHEA Grapalat" w:hAnsi="GHEA Grapalat"/>
          <w:sz w:val="20"/>
          <w:lang w:val="hy-AM"/>
        </w:rPr>
      </w:pPr>
      <w:r w:rsidRPr="004B2068">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3F311D48"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5A3D1B9C" w14:textId="77777777" w:rsidR="00D35B33" w:rsidRDefault="00D35B33" w:rsidP="00D35B33">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7559224F" w14:textId="77777777" w:rsidR="00D35B33" w:rsidRDefault="00D35B33" w:rsidP="00D35B33">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Pr="002D5ECD">
        <w:rPr>
          <w:rFonts w:ascii="GHEA Grapalat" w:hAnsi="GHEA Grapalat" w:cs="Sylfaen"/>
          <w:sz w:val="20"/>
          <w:szCs w:val="20"/>
          <w:vertAlign w:val="superscript"/>
          <w:lang w:val="hy-AM"/>
        </w:rPr>
        <w:t>31</w:t>
      </w:r>
      <w:r w:rsidRPr="002D5ECD">
        <w:rPr>
          <w:rFonts w:ascii="GHEA Grapalat" w:hAnsi="GHEA Grapalat"/>
          <w:color w:val="000000"/>
          <w:vertAlign w:val="superscript"/>
          <w:lang w:val="hy-AM"/>
        </w:rPr>
        <w:t>.1</w:t>
      </w:r>
      <w:r>
        <w:rPr>
          <w:rFonts w:ascii="GHEA Grapalat" w:hAnsi="GHEA Grapalat"/>
          <w:color w:val="000000"/>
          <w:lang w:val="hy-AM"/>
        </w:rPr>
        <w:t>.</w:t>
      </w:r>
    </w:p>
    <w:p w14:paraId="6F005638" w14:textId="77777777" w:rsidR="00D35B33" w:rsidRDefault="00D35B33" w:rsidP="00D35B33">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0" w:type="auto"/>
        <w:jc w:val="center"/>
        <w:tblLook w:val="04A0" w:firstRow="1" w:lastRow="0" w:firstColumn="1" w:lastColumn="0" w:noHBand="0" w:noVBand="1"/>
      </w:tblPr>
      <w:tblGrid>
        <w:gridCol w:w="709"/>
        <w:gridCol w:w="5046"/>
        <w:gridCol w:w="4050"/>
      </w:tblGrid>
      <w:tr w:rsidR="00D35B33" w:rsidRPr="00246FFD" w14:paraId="7E8EABEF" w14:textId="77777777" w:rsidTr="0048044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F8889E"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rPr>
              <w:t>N</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9E135B"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Խախտումը</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94A92"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Պատասխանատվությունը</w:t>
            </w:r>
          </w:p>
        </w:tc>
      </w:tr>
      <w:tr w:rsidR="00D35B33" w:rsidRPr="00246FFD" w14:paraId="1B106C73" w14:textId="77777777" w:rsidTr="0048044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66FB6A"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1</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C7FAA3" w14:textId="77777777" w:rsidR="00D35B33" w:rsidRPr="009E251B" w:rsidRDefault="00D35B33" w:rsidP="0048044A">
            <w:pPr>
              <w:pStyle w:val="NormalWeb"/>
              <w:jc w:val="both"/>
              <w:rPr>
                <w:rFonts w:ascii="GHEA Grapalat" w:hAnsi="GHEA Grapalat" w:cs="Sylfaen"/>
                <w:sz w:val="20"/>
                <w:szCs w:val="20"/>
                <w:lang w:val="hy-AM"/>
              </w:rPr>
            </w:pPr>
            <w:r w:rsidRPr="009E251B">
              <w:rPr>
                <w:rFonts w:ascii="GHEA Grapalat" w:hAnsi="GHEA Grapalat" w:cs="Sylfaen"/>
                <w:sz w:val="20"/>
                <w:szCs w:val="20"/>
                <w:lang w:val="hy-AM"/>
              </w:rPr>
              <w:t>Շինարարական հրապարակի պատշաճ կազմակերպումը, կահավորումը չկատարել</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6ECA0"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r w:rsidR="00D35B33" w:rsidRPr="00246FFD" w14:paraId="3F577372" w14:textId="77777777" w:rsidTr="0048044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1D45B3"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2</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E0A2"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Տեխնիկական անվտանգության նորմերի չպահպանելը</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41834F"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r w:rsidR="00D35B33" w:rsidRPr="00246FFD" w14:paraId="4A178ACC" w14:textId="77777777" w:rsidTr="0048044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4BF19"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3</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3DE07"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 xml:space="preserve">Սանիտարահիգենիկ և բնապահպանական նորմերի չպահպանելը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797202"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r w:rsidR="00D35B33" w14:paraId="06370BAD" w14:textId="77777777" w:rsidTr="0048044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3494B2" w14:textId="77777777" w:rsidR="00D35B33" w:rsidRPr="009E251B" w:rsidRDefault="00D35B33" w:rsidP="0048044A">
            <w:pPr>
              <w:pStyle w:val="NormalWeb"/>
              <w:spacing w:after="0" w:line="360" w:lineRule="auto"/>
              <w:jc w:val="center"/>
              <w:rPr>
                <w:rFonts w:ascii="GHEA Grapalat" w:hAnsi="GHEA Grapalat" w:cs="Sylfaen"/>
                <w:sz w:val="20"/>
                <w:szCs w:val="20"/>
                <w:lang w:val="hy-AM"/>
              </w:rPr>
            </w:pPr>
            <w:r w:rsidRPr="009E251B">
              <w:rPr>
                <w:rFonts w:ascii="GHEA Grapalat" w:hAnsi="GHEA Grapalat" w:cs="Sylfaen"/>
                <w:sz w:val="20"/>
                <w:szCs w:val="20"/>
                <w:lang w:val="hy-AM"/>
              </w:rPr>
              <w:t>4</w:t>
            </w:r>
          </w:p>
        </w:tc>
        <w:tc>
          <w:tcPr>
            <w:tcW w:w="5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39294F"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F2A1D3" w14:textId="77777777" w:rsidR="00D35B33" w:rsidRPr="009E251B" w:rsidRDefault="00D35B33" w:rsidP="0048044A">
            <w:pPr>
              <w:pStyle w:val="NormalWeb"/>
              <w:spacing w:after="0"/>
              <w:jc w:val="both"/>
              <w:rPr>
                <w:rFonts w:ascii="GHEA Grapalat" w:hAnsi="GHEA Grapalat" w:cs="Sylfaen"/>
                <w:sz w:val="20"/>
                <w:szCs w:val="20"/>
                <w:lang w:val="hy-AM"/>
              </w:rPr>
            </w:pPr>
            <w:r w:rsidRPr="009E251B">
              <w:rPr>
                <w:rFonts w:ascii="GHEA Grapalat" w:hAnsi="GHEA Grapalat" w:cs="Sylfaen"/>
                <w:sz w:val="20"/>
                <w:szCs w:val="20"/>
                <w:lang w:val="hy-AM"/>
              </w:rPr>
              <w:t>Տուգանք – պայմանագրային գնի 0.5</w:t>
            </w:r>
            <w:r w:rsidRPr="009E251B">
              <w:rPr>
                <w:rFonts w:ascii="GHEA Grapalat" w:hAnsi="GHEA Grapalat" w:cs="Sylfaen"/>
                <w:sz w:val="20"/>
                <w:szCs w:val="20"/>
              </w:rPr>
              <w:t>%</w:t>
            </w:r>
            <w:r w:rsidRPr="009E251B">
              <w:rPr>
                <w:rFonts w:ascii="GHEA Grapalat" w:hAnsi="GHEA Grapalat" w:cs="Sylfaen"/>
                <w:sz w:val="20"/>
                <w:szCs w:val="20"/>
                <w:lang w:val="hy-AM"/>
              </w:rPr>
              <w:t xml:space="preserve"> չափով</w:t>
            </w:r>
          </w:p>
        </w:tc>
      </w:tr>
    </w:tbl>
    <w:p w14:paraId="08C78E2B" w14:textId="77777777" w:rsidR="00D35B33" w:rsidRDefault="00D35B33" w:rsidP="00D35B33">
      <w:pPr>
        <w:pStyle w:val="NormalWeb"/>
        <w:shd w:val="clear" w:color="auto" w:fill="FFFFFF"/>
        <w:spacing w:before="0" w:beforeAutospacing="0" w:after="0" w:afterAutospacing="0"/>
        <w:ind w:firstLine="375"/>
        <w:jc w:val="both"/>
        <w:rPr>
          <w:rFonts w:ascii="GHEA Grapalat" w:hAnsi="GHEA Grapalat"/>
          <w:color w:val="000000"/>
          <w:lang w:val="hy-AM"/>
        </w:rPr>
      </w:pPr>
    </w:p>
    <w:p w14:paraId="6AA5C270" w14:textId="77777777" w:rsidR="00D35B33" w:rsidRPr="00FB1EC7" w:rsidRDefault="00D35B33" w:rsidP="00D35B33">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 </w:t>
      </w:r>
      <w:r w:rsidRPr="00FB1EC7">
        <w:rPr>
          <w:rFonts w:ascii="GHEA Grapalat" w:hAnsi="GHEA Grapalat"/>
          <w:sz w:val="20"/>
          <w:szCs w:val="20"/>
          <w:lang w:val="hy-AM"/>
        </w:rPr>
        <w:t>6.6</w:t>
      </w:r>
      <w:r w:rsidRPr="00FB1EC7">
        <w:rPr>
          <w:rFonts w:ascii="GHEA Grapalat" w:hAnsi="GHEA Grapalat"/>
          <w:sz w:val="20"/>
          <w:szCs w:val="20"/>
          <w:lang w:val="hy-AM"/>
        </w:rPr>
        <w:tab/>
        <w:t>Պ</w:t>
      </w:r>
      <w:r>
        <w:rPr>
          <w:rFonts w:ascii="GHEA Grapalat" w:hAnsi="GHEA Grapalat" w:cs="Sylfaen"/>
          <w:sz w:val="20"/>
          <w:szCs w:val="20"/>
          <w:lang w:val="hy-AM"/>
        </w:rPr>
        <w:t>այ</w:t>
      </w:r>
      <w:r w:rsidRPr="00FB1EC7">
        <w:rPr>
          <w:rFonts w:ascii="GHEA Grapalat" w:hAnsi="GHEA Grapalat" w:cs="Sylfaen"/>
          <w:sz w:val="20"/>
          <w:szCs w:val="20"/>
          <w:lang w:val="hy-AM"/>
        </w:rPr>
        <w:t>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74213314"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38B171CA" w14:textId="77777777" w:rsidR="00D35B33" w:rsidRPr="00FB1EC7" w:rsidRDefault="00D35B33" w:rsidP="00D35B33">
      <w:pPr>
        <w:tabs>
          <w:tab w:val="left" w:pos="1276"/>
        </w:tabs>
        <w:ind w:firstLine="720"/>
        <w:jc w:val="both"/>
        <w:rPr>
          <w:rFonts w:ascii="GHEA Grapalat" w:hAnsi="GHEA Grapalat"/>
          <w:sz w:val="20"/>
          <w:szCs w:val="20"/>
          <w:lang w:val="hy-AM"/>
        </w:rPr>
      </w:pPr>
    </w:p>
    <w:p w14:paraId="0A671F0A" w14:textId="77777777" w:rsidR="00D35B33" w:rsidRPr="00FB1EC7" w:rsidRDefault="00D35B33" w:rsidP="00D35B33">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311E6F24"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779A8DDE"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7F417D06" w14:textId="77777777" w:rsidR="00D35B33" w:rsidRPr="00FB1EC7" w:rsidRDefault="00D35B33" w:rsidP="00D35B33">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E66474B" w14:textId="77777777" w:rsidR="00D35B33" w:rsidRPr="00FB1EC7" w:rsidRDefault="00D35B33" w:rsidP="00D35B33">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04C9C252" w14:textId="77777777" w:rsidR="00D35B33" w:rsidRPr="00FB1EC7" w:rsidRDefault="00D35B33" w:rsidP="00D35B33">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B306E7F" w14:textId="77777777" w:rsidR="00D35B33" w:rsidRPr="00FB1EC7" w:rsidRDefault="00D35B33" w:rsidP="00D35B33">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w:t>
      </w:r>
      <w:r w:rsidRPr="00FB1EC7">
        <w:rPr>
          <w:rFonts w:ascii="GHEA Grapalat" w:hAnsi="GHEA Grapalat" w:cs="Sylfaen"/>
          <w:sz w:val="20"/>
          <w:szCs w:val="20"/>
          <w:lang w:val="hy-AM"/>
        </w:rPr>
        <w:lastRenderedPageBreak/>
        <w:t>Հայաստանի Հանրապետության օրենսդրությանը, ապա այդ հիմքերն ի հայտ գալուց հետո Պատվիրատուն միակողմանիորեն լուծու</w:t>
      </w:r>
      <w:r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0BEC82" w14:textId="77777777" w:rsidR="00D35B33" w:rsidRPr="00FB1EC7" w:rsidRDefault="00D35B33" w:rsidP="00D35B33">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107D000F" w14:textId="77777777" w:rsidR="00D35B33" w:rsidRPr="00FB1EC7" w:rsidRDefault="00D35B33" w:rsidP="00D35B33">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6780835" w14:textId="77777777" w:rsidR="00D35B33" w:rsidRPr="00FB1EC7"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65DF9B0A" w14:textId="77777777" w:rsidR="00D35B33" w:rsidRPr="00FB1EC7"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E4BBAE7" w14:textId="77777777" w:rsidR="00D35B33" w:rsidRPr="00FB1EC7"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A4E1BD0" w14:textId="77777777" w:rsidR="00D35B33" w:rsidRPr="00FB1EC7"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318DE9FB" w14:textId="77777777" w:rsidR="00D35B33" w:rsidRPr="00FB1EC7"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3"/>
      </w:r>
    </w:p>
    <w:p w14:paraId="2C561FD8" w14:textId="77777777" w:rsidR="00D35B33" w:rsidRPr="004B2068" w:rsidRDefault="00D35B33" w:rsidP="00D35B33">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4"/>
      </w:r>
    </w:p>
    <w:p w14:paraId="7F107D41" w14:textId="77777777" w:rsidR="00D35B33" w:rsidRPr="00FB1EC7" w:rsidRDefault="00D35B33" w:rsidP="00D35B33">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Pr>
          <w:rFonts w:ascii="GHEA Grapalat" w:hAnsi="GHEA Grapalat" w:cs="Sylfaen"/>
          <w:sz w:val="20"/>
          <w:lang w:val="hy-AM"/>
        </w:rPr>
        <w:t>7</w:t>
      </w:r>
      <w:r w:rsidRPr="004B2068">
        <w:rPr>
          <w:rFonts w:ascii="GHEA Grapalat" w:hAnsi="GHEA Grapalat" w:cs="Sylfaen"/>
          <w:sz w:val="20"/>
          <w:lang w:val="hy-AM"/>
        </w:rPr>
        <w:t xml:space="preserve">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6A21402" w14:textId="77777777" w:rsidR="00D35B33" w:rsidRPr="00FB1EC7" w:rsidRDefault="00D35B33" w:rsidP="00D35B33">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02E67210" w14:textId="77777777" w:rsidR="00D35B33" w:rsidRPr="00FB1EC7" w:rsidRDefault="00D35B33" w:rsidP="00D35B33">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5DB2816A" w14:textId="77777777" w:rsidR="00D35B33" w:rsidRPr="00FB1EC7" w:rsidRDefault="00D35B33" w:rsidP="00D35B33">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241BA2CB" w14:textId="77777777" w:rsidR="00D35B33" w:rsidRPr="004B2068" w:rsidRDefault="00D35B33" w:rsidP="00D35B33">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w:t>
      </w:r>
      <w:r w:rsidRPr="00FB1EC7">
        <w:rPr>
          <w:rFonts w:ascii="GHEA Grapalat" w:hAnsi="GHEA Grapalat" w:cs="Sylfaen"/>
          <w:sz w:val="20"/>
          <w:szCs w:val="20"/>
          <w:lang w:val="hy-AM"/>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Pr="004B2068">
        <w:rPr>
          <w:rFonts w:ascii="GHEA Grapalat" w:hAnsi="GHEA Grapalat" w:cs="Sylfaen"/>
          <w:sz w:val="20"/>
          <w:szCs w:val="20"/>
          <w:lang w:val="hy-AM"/>
        </w:rPr>
        <w:t xml:space="preserve"> </w:t>
      </w:r>
      <w:r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B2068">
        <w:rPr>
          <w:rFonts w:ascii="GHEA Grapalat" w:hAnsi="GHEA Grapalat"/>
          <w:sz w:val="20"/>
          <w:szCs w:val="20"/>
          <w:lang w:val="hy-AM" w:eastAsia="ru-RU"/>
        </w:rPr>
        <w:t xml:space="preserve">Պատվիրատուն այն </w:t>
      </w:r>
      <w:r w:rsidRPr="00264EF3">
        <w:rPr>
          <w:rFonts w:ascii="GHEA Grapalat" w:hAnsi="GHEA Grapalat"/>
          <w:sz w:val="20"/>
          <w:szCs w:val="20"/>
          <w:lang w:val="hy-AM" w:eastAsia="ru-RU"/>
        </w:rPr>
        <w:t xml:space="preserve">ուղարկվում է նաև </w:t>
      </w:r>
      <w:r w:rsidRPr="004B2068">
        <w:rPr>
          <w:rFonts w:ascii="GHEA Grapalat" w:hAnsi="GHEA Grapalat"/>
          <w:sz w:val="20"/>
          <w:szCs w:val="20"/>
          <w:lang w:val="hy-AM" w:eastAsia="ru-RU"/>
        </w:rPr>
        <w:t xml:space="preserve">Կապալառուի </w:t>
      </w:r>
      <w:r w:rsidRPr="00264EF3">
        <w:rPr>
          <w:rFonts w:ascii="GHEA Grapalat" w:hAnsi="GHEA Grapalat"/>
          <w:sz w:val="20"/>
          <w:szCs w:val="20"/>
          <w:lang w:val="hy-AM" w:eastAsia="ru-RU"/>
        </w:rPr>
        <w:t>էլեկտրոնային փոստին:</w:t>
      </w:r>
    </w:p>
    <w:p w14:paraId="534103B6" w14:textId="77777777" w:rsidR="00D35B33" w:rsidRPr="00FB1EC7" w:rsidRDefault="00D35B33" w:rsidP="00D35B33">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00383F47"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08E03853" w14:textId="77777777" w:rsidR="00D35B33" w:rsidRPr="00FB1EC7" w:rsidRDefault="00D35B33" w:rsidP="00D35B33">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73045C25" w14:textId="67E11B83" w:rsidR="00953335" w:rsidRPr="00953335" w:rsidRDefault="00953335" w:rsidP="00953335">
      <w:pPr>
        <w:ind w:firstLine="708"/>
        <w:jc w:val="both"/>
        <w:rPr>
          <w:rFonts w:ascii="GHEA Grapalat" w:hAnsi="GHEA Grapalat"/>
          <w:b/>
          <w:sz w:val="20"/>
          <w:szCs w:val="20"/>
          <w:vertAlign w:val="superscript"/>
          <w:lang w:val="hy-AM" w:eastAsia="ru-RU"/>
        </w:rPr>
      </w:pPr>
      <w:r w:rsidRPr="00953335">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Կապալառուն համաձայնագիրը կնքում</w:t>
      </w:r>
      <w:r w:rsidRPr="00167461">
        <w:rPr>
          <w:rFonts w:ascii="GHEA Grapalat" w:hAnsi="GHEA Grapalat"/>
          <w:b/>
          <w:sz w:val="20"/>
          <w:szCs w:val="20"/>
          <w:lang w:val="hy-AM" w:eastAsia="ru-RU"/>
        </w:rPr>
        <w:t xml:space="preserve"> </w:t>
      </w:r>
      <w:r w:rsidRPr="00953335">
        <w:rPr>
          <w:rFonts w:ascii="GHEA Grapalat" w:hAnsi="GHEA Grapalat"/>
          <w:b/>
          <w:sz w:val="20"/>
          <w:szCs w:val="20"/>
          <w:lang w:val="hy-AM" w:eastAsia="ru-RU"/>
        </w:rPr>
        <w:t xml:space="preserve"> </w:t>
      </w:r>
      <w:r w:rsidRPr="00167461">
        <w:rPr>
          <w:rFonts w:ascii="GHEA Grapalat" w:hAnsi="GHEA Grapalat"/>
          <w:b/>
          <w:sz w:val="20"/>
          <w:szCs w:val="20"/>
          <w:lang w:val="hy-AM" w:eastAsia="ru-RU"/>
        </w:rPr>
        <w:t>և</w:t>
      </w:r>
      <w:r w:rsidRPr="00953335">
        <w:rPr>
          <w:rFonts w:ascii="GHEA Grapalat" w:hAnsi="GHEA Grapalat"/>
          <w:b/>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53335">
        <w:rPr>
          <w:rStyle w:val="FootnoteReference"/>
          <w:rFonts w:ascii="GHEA Grapalat" w:hAnsi="GHEA Grapalat"/>
          <w:b/>
          <w:sz w:val="20"/>
          <w:szCs w:val="20"/>
          <w:lang w:val="hy-AM" w:eastAsia="ru-RU"/>
        </w:rPr>
        <w:footnoteReference w:id="15"/>
      </w:r>
    </w:p>
    <w:p w14:paraId="094FDD46" w14:textId="77777777" w:rsidR="00953335" w:rsidRPr="00E6597C" w:rsidRDefault="00953335" w:rsidP="00953335">
      <w:pPr>
        <w:tabs>
          <w:tab w:val="left" w:pos="1276"/>
        </w:tabs>
        <w:ind w:firstLine="720"/>
        <w:jc w:val="both"/>
        <w:rPr>
          <w:rFonts w:ascii="GHEA Grapalat" w:hAnsi="GHEA Grapalat" w:cs="Sylfaen"/>
          <w:i/>
          <w:sz w:val="22"/>
          <w:szCs w:val="22"/>
          <w:lang w:val="hy-AM"/>
        </w:rPr>
      </w:pPr>
    </w:p>
    <w:p w14:paraId="783B8B44" w14:textId="77777777" w:rsidR="00D35B33" w:rsidRPr="00FB1EC7" w:rsidRDefault="00D35B33" w:rsidP="00D35B33">
      <w:pPr>
        <w:ind w:firstLine="709"/>
        <w:jc w:val="both"/>
        <w:rPr>
          <w:rFonts w:ascii="GHEA Grapalat" w:hAnsi="GHEA Grapalat"/>
          <w:b/>
          <w:lang w:val="hy-AM"/>
        </w:rPr>
      </w:pPr>
    </w:p>
    <w:p w14:paraId="1F5AACE0" w14:textId="77777777" w:rsidR="00D35B33" w:rsidRPr="00FB1EC7" w:rsidRDefault="00D35B33" w:rsidP="00D35B33">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74A6BE4D" w14:textId="77777777" w:rsidR="00D35B33" w:rsidRPr="00FB1EC7" w:rsidRDefault="00D35B33" w:rsidP="00D35B33">
      <w:pPr>
        <w:ind w:firstLine="709"/>
        <w:jc w:val="both"/>
        <w:rPr>
          <w:rFonts w:ascii="GHEA Grapalat" w:hAnsi="GHEA Grapalat" w:cs="Sylfaen"/>
          <w:b/>
          <w:lang w:val="hy-AM"/>
        </w:rPr>
      </w:pPr>
    </w:p>
    <w:p w14:paraId="3BDF8144" w14:textId="77777777" w:rsidR="00D35B33" w:rsidRPr="00FB1EC7" w:rsidRDefault="00D35B33" w:rsidP="00D35B33">
      <w:pPr>
        <w:ind w:firstLine="709"/>
        <w:jc w:val="both"/>
        <w:rPr>
          <w:rFonts w:ascii="GHEA Grapalat" w:hAnsi="GHEA Grapalat" w:cs="Sylfaen"/>
          <w:b/>
          <w:lang w:val="hy-AM"/>
        </w:rPr>
      </w:pPr>
    </w:p>
    <w:tbl>
      <w:tblPr>
        <w:tblW w:w="0" w:type="auto"/>
        <w:tblInd w:w="931" w:type="dxa"/>
        <w:tblLayout w:type="fixed"/>
        <w:tblLook w:val="0000" w:firstRow="0" w:lastRow="0" w:firstColumn="0" w:lastColumn="0" w:noHBand="0" w:noVBand="0"/>
      </w:tblPr>
      <w:tblGrid>
        <w:gridCol w:w="4536"/>
        <w:gridCol w:w="4111"/>
      </w:tblGrid>
      <w:tr w:rsidR="001F5EC9" w:rsidRPr="00E6597C" w14:paraId="56636076" w14:textId="77777777" w:rsidTr="0048044A">
        <w:tc>
          <w:tcPr>
            <w:tcW w:w="4536" w:type="dxa"/>
          </w:tcPr>
          <w:p w14:paraId="20A324BE" w14:textId="77777777" w:rsidR="001F5EC9" w:rsidRPr="00E6597C" w:rsidRDefault="001F5EC9" w:rsidP="0048044A">
            <w:pPr>
              <w:jc w:val="center"/>
              <w:rPr>
                <w:rFonts w:ascii="GHEA Grapalat" w:hAnsi="GHEA Grapalat"/>
                <w:b/>
                <w:sz w:val="20"/>
                <w:lang w:val="hy-AM"/>
              </w:rPr>
            </w:pPr>
            <w:r w:rsidRPr="00E6597C">
              <w:rPr>
                <w:rFonts w:ascii="GHEA Grapalat" w:hAnsi="GHEA Grapalat"/>
                <w:b/>
                <w:sz w:val="20"/>
                <w:lang w:val="hy-AM"/>
              </w:rPr>
              <w:t>Պ Ա Տ Վ Ի Ր Ա Տ ՈՒ</w:t>
            </w:r>
          </w:p>
          <w:p w14:paraId="2DC555B5" w14:textId="77777777" w:rsidR="001F5EC9" w:rsidRPr="00E6597C" w:rsidRDefault="001F5EC9" w:rsidP="0048044A">
            <w:pPr>
              <w:jc w:val="center"/>
              <w:rPr>
                <w:rFonts w:ascii="GHEA Grapalat" w:hAnsi="GHEA Grapalat"/>
                <w:b/>
                <w:sz w:val="20"/>
                <w:lang w:val="hy-AM"/>
              </w:rPr>
            </w:pPr>
          </w:p>
          <w:p w14:paraId="0675BB94" w14:textId="77777777" w:rsidR="001F5EC9" w:rsidRPr="000A0060" w:rsidRDefault="001F5EC9" w:rsidP="0048044A">
            <w:pPr>
              <w:jc w:val="center"/>
              <w:rPr>
                <w:rFonts w:ascii="Arial LatArm" w:hAnsi="Arial LatArm" w:cs="Sylfaen"/>
                <w:b/>
                <w:bCs/>
                <w:sz w:val="20"/>
                <w:lang w:val="pt-BR"/>
              </w:rPr>
            </w:pPr>
            <w:r w:rsidRPr="000A0060">
              <w:rPr>
                <w:rFonts w:ascii="Arial LatArm" w:hAnsi="Arial LatArm" w:cs="Sylfaen"/>
                <w:b/>
                <w:bCs/>
                <w:lang w:val="pt-BR"/>
              </w:rPr>
              <w:t>§</w:t>
            </w:r>
            <w:r w:rsidRPr="000A0060">
              <w:rPr>
                <w:rFonts w:ascii="Arial LatArm" w:hAnsi="Arial LatArm" w:cs="Sylfaen"/>
                <w:b/>
                <w:bCs/>
                <w:sz w:val="20"/>
                <w:lang w:val="pt-BR"/>
              </w:rPr>
              <w:t xml:space="preserve">ºñù³ÕÉáõÛë¦ ö´À </w:t>
            </w:r>
          </w:p>
          <w:p w14:paraId="6DA9C06E" w14:textId="77777777" w:rsidR="001F5EC9" w:rsidRPr="000A0060" w:rsidRDefault="001F5EC9" w:rsidP="0048044A">
            <w:pPr>
              <w:jc w:val="center"/>
              <w:rPr>
                <w:rFonts w:ascii="Arial LatArm" w:hAnsi="Arial LatArm" w:cs="Sylfaen"/>
                <w:bCs/>
                <w:sz w:val="20"/>
                <w:lang w:val="pt-BR"/>
              </w:rPr>
            </w:pPr>
            <w:r w:rsidRPr="000A0060">
              <w:rPr>
                <w:rFonts w:ascii="Arial LatArm" w:hAnsi="Arial LatArm" w:cs="Sylfaen"/>
                <w:bCs/>
                <w:sz w:val="20"/>
                <w:lang w:val="pt-BR"/>
              </w:rPr>
              <w:t>ù. ºñ¨³Ý ´áõ½³Ý¹Ç 1/4, ÎáÙÇï³ë 28</w:t>
            </w:r>
          </w:p>
          <w:p w14:paraId="2448277C" w14:textId="77777777" w:rsidR="001F5EC9" w:rsidRPr="000A0060" w:rsidRDefault="001F5EC9" w:rsidP="0048044A">
            <w:pPr>
              <w:jc w:val="center"/>
              <w:rPr>
                <w:rFonts w:ascii="Arial LatArm" w:hAnsi="Arial LatArm" w:cs="Sylfaen"/>
                <w:bCs/>
                <w:sz w:val="20"/>
                <w:lang w:val="pt-BR"/>
              </w:rPr>
            </w:pPr>
            <w:r w:rsidRPr="000A0060">
              <w:rPr>
                <w:rFonts w:ascii="Arial LatArm" w:hAnsi="Arial LatArm" w:cs="Sylfaen"/>
                <w:bCs/>
                <w:sz w:val="20"/>
                <w:lang w:val="pt-BR"/>
              </w:rPr>
              <w:t xml:space="preserve">    §²ð²ð²î´²ÜÎ¦ ´´À</w:t>
            </w:r>
          </w:p>
          <w:p w14:paraId="7F1F8CB2" w14:textId="77777777" w:rsidR="001F5EC9" w:rsidRPr="000A0060" w:rsidRDefault="001F5EC9" w:rsidP="0048044A">
            <w:pPr>
              <w:jc w:val="center"/>
              <w:rPr>
                <w:rFonts w:ascii="Arial LatArm" w:hAnsi="Arial LatArm" w:cs="Sylfaen"/>
                <w:bCs/>
                <w:sz w:val="20"/>
                <w:lang w:val="pt-BR"/>
              </w:rPr>
            </w:pPr>
            <w:r w:rsidRPr="000A0060">
              <w:rPr>
                <w:rFonts w:ascii="Arial LatArm" w:hAnsi="Arial LatArm" w:cs="Sylfaen"/>
                <w:bCs/>
                <w:sz w:val="20"/>
                <w:lang w:val="pt-BR"/>
              </w:rPr>
              <w:t xml:space="preserve">     Ð/Ð 1510004597930100 ÐìÐÐ 02504913 </w:t>
            </w:r>
          </w:p>
          <w:p w14:paraId="786581E5" w14:textId="77777777" w:rsidR="001F5EC9" w:rsidRPr="000A0060" w:rsidRDefault="001F5EC9" w:rsidP="0048044A">
            <w:pPr>
              <w:jc w:val="center"/>
              <w:rPr>
                <w:rFonts w:ascii="Sylfaen" w:hAnsi="Sylfaen"/>
                <w:lang w:val="pt-BR"/>
              </w:rPr>
            </w:pPr>
            <w:r w:rsidRPr="000A0060">
              <w:rPr>
                <w:rFonts w:ascii="Arial LatArm" w:hAnsi="Arial LatArm" w:cs="Sylfaen"/>
                <w:bCs/>
                <w:sz w:val="20"/>
                <w:lang w:val="pt-BR"/>
              </w:rPr>
              <w:t>¾É. ÷áëï.</w:t>
            </w:r>
            <w:r w:rsidRPr="000A0060">
              <w:rPr>
                <w:rFonts w:ascii="GHEA Grapalat" w:hAnsi="GHEA Grapalat" w:cs="Sylfaen"/>
                <w:lang w:val="pt-BR"/>
              </w:rPr>
              <w:t xml:space="preserve"> </w:t>
            </w:r>
            <w:r w:rsidRPr="000A0060">
              <w:rPr>
                <w:lang w:val="pt-BR"/>
              </w:rPr>
              <w:t>y</w:t>
            </w:r>
            <w:hyperlink r:id="rId10" w:history="1">
              <w:r w:rsidRPr="000A0060">
                <w:rPr>
                  <w:lang w:val="pt-BR"/>
                </w:rPr>
                <w:t>erqaxluys@yerevan.am</w:t>
              </w:r>
            </w:hyperlink>
            <w:r w:rsidRPr="000A0060">
              <w:rPr>
                <w:rFonts w:ascii="Sylfaen" w:hAnsi="Sylfaen"/>
                <w:lang w:val="pt-BR"/>
              </w:rPr>
              <w:t xml:space="preserve">,       </w:t>
            </w:r>
          </w:p>
          <w:p w14:paraId="69352A7F" w14:textId="77777777" w:rsidR="001F5EC9" w:rsidRPr="000A0060" w:rsidRDefault="001F5EC9" w:rsidP="0048044A">
            <w:pPr>
              <w:jc w:val="center"/>
              <w:rPr>
                <w:rFonts w:ascii="Arial LatArm" w:hAnsi="Arial LatArm" w:cs="Sylfaen"/>
                <w:bCs/>
                <w:sz w:val="20"/>
                <w:lang w:val="pt-BR"/>
              </w:rPr>
            </w:pPr>
          </w:p>
          <w:p w14:paraId="37AC312A" w14:textId="77777777" w:rsidR="001F5EC9" w:rsidRPr="000A0060" w:rsidRDefault="001F5EC9" w:rsidP="0048044A">
            <w:pPr>
              <w:jc w:val="center"/>
              <w:rPr>
                <w:rFonts w:ascii="Arial LatArm" w:hAnsi="Arial LatArm" w:cs="Sylfaen"/>
                <w:bCs/>
                <w:sz w:val="20"/>
                <w:lang w:val="pt-BR"/>
              </w:rPr>
            </w:pPr>
          </w:p>
          <w:p w14:paraId="63E6E8BB" w14:textId="77777777" w:rsidR="001F5EC9" w:rsidRPr="000A0060" w:rsidRDefault="001F5EC9" w:rsidP="0048044A">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2C7B2AEC" w14:textId="77777777" w:rsidR="001F5EC9" w:rsidRPr="00DF6EBB" w:rsidRDefault="001F5EC9" w:rsidP="0048044A">
            <w:pPr>
              <w:rPr>
                <w:rFonts w:ascii="Arial LatArm" w:hAnsi="Arial LatArm" w:cs="Sylfaen"/>
                <w:bCs/>
                <w:sz w:val="20"/>
              </w:rPr>
            </w:pPr>
            <w:r w:rsidRPr="000A0060">
              <w:rPr>
                <w:rFonts w:ascii="Arial LatArm" w:hAnsi="Arial LatArm" w:cs="Sylfaen"/>
                <w:bCs/>
                <w:sz w:val="20"/>
                <w:lang w:val="pt-BR"/>
              </w:rPr>
              <w:t xml:space="preserve">          </w:t>
            </w:r>
            <w:r w:rsidRPr="00DF6EBB">
              <w:rPr>
                <w:rFonts w:ascii="Arial LatArm" w:hAnsi="Arial LatArm" w:cs="Sylfaen"/>
                <w:bCs/>
                <w:sz w:val="16"/>
              </w:rPr>
              <w:t>ëïáñ³·ñáõÃÛáõÝ</w:t>
            </w:r>
          </w:p>
          <w:p w14:paraId="0C2A632C" w14:textId="77777777" w:rsidR="001F5EC9" w:rsidRPr="00DF6EBB" w:rsidRDefault="001F5EC9" w:rsidP="0048044A">
            <w:pPr>
              <w:jc w:val="center"/>
              <w:rPr>
                <w:rFonts w:ascii="Arial LatArm" w:hAnsi="Arial LatArm" w:cs="Sylfaen"/>
                <w:bCs/>
                <w:sz w:val="20"/>
              </w:rPr>
            </w:pPr>
            <w:r w:rsidRPr="00DF6EBB">
              <w:rPr>
                <w:rFonts w:ascii="Arial LatArm" w:hAnsi="Arial LatArm" w:cs="Sylfaen"/>
                <w:bCs/>
                <w:sz w:val="20"/>
              </w:rPr>
              <w:t xml:space="preserve">                                       Î©î</w:t>
            </w:r>
          </w:p>
          <w:p w14:paraId="512B54BE" w14:textId="77777777" w:rsidR="001F5EC9" w:rsidRPr="00E6597C" w:rsidRDefault="001F5EC9" w:rsidP="0048044A">
            <w:pPr>
              <w:rPr>
                <w:rFonts w:ascii="GHEA Grapalat" w:hAnsi="GHEA Grapalat"/>
                <w:sz w:val="20"/>
                <w:lang w:val="pt-BR"/>
              </w:rPr>
            </w:pPr>
          </w:p>
          <w:p w14:paraId="065EDAFD" w14:textId="77777777" w:rsidR="001F5EC9" w:rsidRPr="00E6597C" w:rsidRDefault="001F5EC9" w:rsidP="0048044A">
            <w:pPr>
              <w:rPr>
                <w:rFonts w:ascii="GHEA Grapalat" w:hAnsi="GHEA Grapalat"/>
                <w:sz w:val="20"/>
                <w:lang w:val="pt-BR"/>
              </w:rPr>
            </w:pPr>
          </w:p>
        </w:tc>
        <w:tc>
          <w:tcPr>
            <w:tcW w:w="4111" w:type="dxa"/>
          </w:tcPr>
          <w:p w14:paraId="0003C6D9" w14:textId="77777777" w:rsidR="001F5EC9" w:rsidRPr="00E6597C" w:rsidRDefault="001F5EC9" w:rsidP="0048044A">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2BF02962" w14:textId="77777777" w:rsidR="001F5EC9" w:rsidRPr="00E6597C" w:rsidRDefault="001F5EC9" w:rsidP="0048044A">
            <w:pPr>
              <w:spacing w:line="360" w:lineRule="auto"/>
              <w:jc w:val="center"/>
              <w:rPr>
                <w:rFonts w:ascii="GHEA Grapalat" w:hAnsi="GHEA Grapalat"/>
                <w:b/>
                <w:sz w:val="20"/>
                <w:lang w:val="nb-NO"/>
              </w:rPr>
            </w:pPr>
          </w:p>
          <w:p w14:paraId="37705112" w14:textId="77777777" w:rsidR="001F5EC9" w:rsidRDefault="001F5EC9" w:rsidP="0048044A">
            <w:pPr>
              <w:rPr>
                <w:rFonts w:ascii="GHEA Grapalat" w:hAnsi="GHEA Grapalat"/>
                <w:sz w:val="20"/>
                <w:lang w:val="pt-BR"/>
              </w:rPr>
            </w:pPr>
            <w:r w:rsidRPr="00E6597C">
              <w:rPr>
                <w:rFonts w:ascii="GHEA Grapalat" w:hAnsi="GHEA Grapalat"/>
                <w:sz w:val="20"/>
                <w:lang w:val="pt-BR"/>
              </w:rPr>
              <w:t xml:space="preserve">          </w:t>
            </w:r>
          </w:p>
          <w:p w14:paraId="6AE2F73E" w14:textId="77777777" w:rsidR="001F5EC9" w:rsidRDefault="001F5EC9" w:rsidP="0048044A">
            <w:pPr>
              <w:rPr>
                <w:rFonts w:ascii="GHEA Grapalat" w:hAnsi="GHEA Grapalat"/>
                <w:sz w:val="20"/>
                <w:lang w:val="pt-BR"/>
              </w:rPr>
            </w:pPr>
          </w:p>
          <w:p w14:paraId="2033E3A3" w14:textId="77777777" w:rsidR="001F5EC9" w:rsidRDefault="001F5EC9" w:rsidP="0048044A">
            <w:pPr>
              <w:rPr>
                <w:rFonts w:ascii="GHEA Grapalat" w:hAnsi="GHEA Grapalat"/>
                <w:sz w:val="20"/>
                <w:lang w:val="pt-BR"/>
              </w:rPr>
            </w:pPr>
          </w:p>
          <w:p w14:paraId="01B09D17" w14:textId="77777777" w:rsidR="001F5EC9" w:rsidRDefault="001F5EC9" w:rsidP="0048044A">
            <w:pPr>
              <w:rPr>
                <w:rFonts w:ascii="GHEA Grapalat" w:hAnsi="GHEA Grapalat"/>
                <w:sz w:val="20"/>
                <w:lang w:val="pt-BR"/>
              </w:rPr>
            </w:pPr>
          </w:p>
          <w:p w14:paraId="6F8729A9" w14:textId="77777777" w:rsidR="001F5EC9" w:rsidRDefault="001F5EC9" w:rsidP="0048044A">
            <w:pPr>
              <w:rPr>
                <w:rFonts w:ascii="GHEA Grapalat" w:hAnsi="GHEA Grapalat"/>
                <w:sz w:val="20"/>
                <w:lang w:val="pt-BR"/>
              </w:rPr>
            </w:pPr>
          </w:p>
          <w:p w14:paraId="2F561BFA" w14:textId="77777777" w:rsidR="001F5EC9" w:rsidRDefault="001F5EC9" w:rsidP="0048044A">
            <w:pPr>
              <w:rPr>
                <w:rFonts w:ascii="GHEA Grapalat" w:hAnsi="GHEA Grapalat"/>
                <w:sz w:val="20"/>
                <w:lang w:val="pt-BR"/>
              </w:rPr>
            </w:pPr>
          </w:p>
          <w:p w14:paraId="157C1FAA" w14:textId="77777777" w:rsidR="001F5EC9" w:rsidRPr="00E6597C" w:rsidRDefault="001F5EC9" w:rsidP="0048044A">
            <w:pPr>
              <w:rPr>
                <w:rFonts w:ascii="GHEA Grapalat" w:hAnsi="GHEA Grapalat"/>
                <w:sz w:val="20"/>
                <w:lang w:val="pt-BR"/>
              </w:rPr>
            </w:pPr>
          </w:p>
          <w:p w14:paraId="55D76811" w14:textId="77777777" w:rsidR="001F5EC9" w:rsidRPr="00E6597C" w:rsidRDefault="001F5EC9" w:rsidP="0048044A">
            <w:pPr>
              <w:rPr>
                <w:rFonts w:ascii="GHEA Grapalat" w:hAnsi="GHEA Grapalat"/>
                <w:sz w:val="20"/>
                <w:lang w:val="pt-BR"/>
              </w:rPr>
            </w:pPr>
            <w:r w:rsidRPr="00E6597C">
              <w:rPr>
                <w:rFonts w:ascii="GHEA Grapalat" w:hAnsi="GHEA Grapalat"/>
                <w:sz w:val="20"/>
                <w:lang w:val="pt-BR"/>
              </w:rPr>
              <w:t xml:space="preserve">         --------------------------------------------</w:t>
            </w:r>
          </w:p>
          <w:p w14:paraId="43C02D91" w14:textId="77777777" w:rsidR="001F5EC9" w:rsidRPr="00E6597C" w:rsidRDefault="001F5EC9" w:rsidP="0048044A">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EA0E1E7" w14:textId="77777777" w:rsidR="001F5EC9" w:rsidRPr="00E6597C" w:rsidRDefault="001F5EC9" w:rsidP="0048044A">
            <w:pPr>
              <w:rPr>
                <w:rFonts w:ascii="GHEA Grapalat" w:hAnsi="GHEA Grapalat"/>
                <w:sz w:val="16"/>
                <w:szCs w:val="16"/>
                <w:lang w:val="pt-BR"/>
              </w:rPr>
            </w:pPr>
            <w:r w:rsidRPr="00E6597C">
              <w:rPr>
                <w:rFonts w:ascii="GHEA Grapalat" w:hAnsi="GHEA Grapalat"/>
                <w:sz w:val="16"/>
                <w:szCs w:val="16"/>
                <w:lang w:val="pt-BR"/>
              </w:rPr>
              <w:t xml:space="preserve">                                  </w:t>
            </w:r>
          </w:p>
          <w:p w14:paraId="3D0726AC" w14:textId="77777777" w:rsidR="001F5EC9" w:rsidRPr="00E6597C" w:rsidRDefault="001F5EC9" w:rsidP="0048044A">
            <w:pPr>
              <w:rPr>
                <w:rFonts w:ascii="GHEA Grapalat" w:hAnsi="GHEA Grapalat"/>
                <w:b/>
                <w:sz w:val="20"/>
                <w:lang w:val="nb-NO"/>
              </w:rPr>
            </w:pPr>
            <w:r w:rsidRPr="00E6597C">
              <w:rPr>
                <w:rFonts w:ascii="GHEA Grapalat" w:hAnsi="GHEA Grapalat"/>
                <w:sz w:val="16"/>
                <w:szCs w:val="16"/>
                <w:lang w:val="pt-BR"/>
              </w:rPr>
              <w:t xml:space="preserve">                                        Կ.Տ.</w:t>
            </w:r>
          </w:p>
        </w:tc>
      </w:tr>
    </w:tbl>
    <w:p w14:paraId="328829AF" w14:textId="77777777" w:rsidR="00D35B33" w:rsidRPr="00FB1EC7" w:rsidRDefault="00D35B33" w:rsidP="00D35B33">
      <w:pPr>
        <w:ind w:firstLine="567"/>
        <w:rPr>
          <w:rFonts w:ascii="GHEA Grapalat" w:hAnsi="GHEA Grapalat"/>
          <w:i/>
        </w:rPr>
      </w:pPr>
    </w:p>
    <w:p w14:paraId="2CB3DFB0" w14:textId="77777777" w:rsidR="00D35B33" w:rsidRPr="00FB1EC7" w:rsidRDefault="00D35B33" w:rsidP="00D35B33">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7F413593" w14:textId="2F85671E" w:rsidR="00A5742B" w:rsidRDefault="00A5742B" w:rsidP="00A5742B">
      <w:pPr>
        <w:ind w:firstLine="567"/>
        <w:jc w:val="right"/>
        <w:rPr>
          <w:rFonts w:ascii="GHEA Grapalat" w:hAnsi="GHEA Grapalat"/>
          <w:i/>
          <w:lang w:val="hy-AM"/>
        </w:rPr>
      </w:pPr>
    </w:p>
    <w:p w14:paraId="690D11F1" w14:textId="77777777" w:rsidR="00E26664" w:rsidRDefault="00E26664" w:rsidP="00A5742B">
      <w:pPr>
        <w:ind w:firstLine="567"/>
        <w:jc w:val="right"/>
        <w:rPr>
          <w:rFonts w:ascii="GHEA Grapalat" w:hAnsi="GHEA Grapalat" w:cs="Sylfaen"/>
          <w:i/>
          <w:sz w:val="20"/>
          <w:szCs w:val="20"/>
          <w:lang w:val="hy-AM"/>
        </w:rPr>
      </w:pPr>
    </w:p>
    <w:p w14:paraId="3712D004" w14:textId="77777777" w:rsidR="005E2132" w:rsidRDefault="005E2132" w:rsidP="00A5742B">
      <w:pPr>
        <w:ind w:firstLine="567"/>
        <w:jc w:val="right"/>
        <w:rPr>
          <w:rFonts w:ascii="GHEA Grapalat" w:hAnsi="GHEA Grapalat" w:cs="Sylfaen"/>
          <w:i/>
          <w:sz w:val="20"/>
          <w:szCs w:val="20"/>
          <w:lang w:val="hy-AM"/>
        </w:rPr>
      </w:pPr>
    </w:p>
    <w:p w14:paraId="67C2FD25" w14:textId="77777777" w:rsidR="005E2132" w:rsidRDefault="005E2132" w:rsidP="00A5742B">
      <w:pPr>
        <w:ind w:firstLine="567"/>
        <w:jc w:val="right"/>
        <w:rPr>
          <w:rFonts w:ascii="GHEA Grapalat" w:hAnsi="GHEA Grapalat" w:cs="Sylfaen"/>
          <w:i/>
          <w:sz w:val="20"/>
          <w:szCs w:val="20"/>
          <w:lang w:val="hy-AM"/>
        </w:rPr>
      </w:pPr>
    </w:p>
    <w:p w14:paraId="3E767086" w14:textId="77777777" w:rsidR="005E2132" w:rsidRDefault="005E2132" w:rsidP="00A5742B">
      <w:pPr>
        <w:ind w:firstLine="567"/>
        <w:jc w:val="right"/>
        <w:rPr>
          <w:rFonts w:ascii="GHEA Grapalat" w:hAnsi="GHEA Grapalat" w:cs="Sylfaen"/>
          <w:i/>
          <w:sz w:val="20"/>
          <w:szCs w:val="20"/>
          <w:lang w:val="hy-AM"/>
        </w:rPr>
      </w:pPr>
    </w:p>
    <w:p w14:paraId="60C796B9" w14:textId="77777777" w:rsidR="005E2132" w:rsidRDefault="005E2132" w:rsidP="00A5742B">
      <w:pPr>
        <w:ind w:firstLine="567"/>
        <w:jc w:val="right"/>
        <w:rPr>
          <w:rFonts w:ascii="GHEA Grapalat" w:hAnsi="GHEA Grapalat" w:cs="Sylfaen"/>
          <w:i/>
          <w:sz w:val="20"/>
          <w:szCs w:val="20"/>
          <w:lang w:val="hy-AM"/>
        </w:rPr>
      </w:pPr>
    </w:p>
    <w:p w14:paraId="63EE3370" w14:textId="77777777" w:rsidR="005E2132" w:rsidRDefault="005E2132" w:rsidP="00A5742B">
      <w:pPr>
        <w:ind w:firstLine="567"/>
        <w:jc w:val="right"/>
        <w:rPr>
          <w:rFonts w:ascii="GHEA Grapalat" w:hAnsi="GHEA Grapalat" w:cs="Sylfaen"/>
          <w:i/>
          <w:sz w:val="20"/>
          <w:szCs w:val="20"/>
          <w:lang w:val="hy-AM"/>
        </w:rPr>
      </w:pPr>
    </w:p>
    <w:p w14:paraId="44382FAC" w14:textId="77777777" w:rsidR="005E2132" w:rsidRDefault="005E2132" w:rsidP="00A5742B">
      <w:pPr>
        <w:ind w:firstLine="567"/>
        <w:jc w:val="right"/>
        <w:rPr>
          <w:rFonts w:ascii="GHEA Grapalat" w:hAnsi="GHEA Grapalat" w:cs="Sylfaen"/>
          <w:i/>
          <w:sz w:val="20"/>
          <w:szCs w:val="20"/>
          <w:lang w:val="hy-AM"/>
        </w:rPr>
      </w:pPr>
    </w:p>
    <w:p w14:paraId="3A89A71C" w14:textId="77777777" w:rsidR="005E2132" w:rsidRDefault="005E2132" w:rsidP="00A5742B">
      <w:pPr>
        <w:ind w:firstLine="567"/>
        <w:jc w:val="right"/>
        <w:rPr>
          <w:rFonts w:ascii="GHEA Grapalat" w:hAnsi="GHEA Grapalat" w:cs="Sylfaen"/>
          <w:i/>
          <w:sz w:val="20"/>
          <w:szCs w:val="20"/>
          <w:lang w:val="hy-AM"/>
        </w:rPr>
      </w:pPr>
    </w:p>
    <w:p w14:paraId="4D646D61" w14:textId="77777777" w:rsidR="00FE4C51" w:rsidRDefault="00FE4C51" w:rsidP="00A5742B">
      <w:pPr>
        <w:ind w:firstLine="567"/>
        <w:jc w:val="right"/>
        <w:rPr>
          <w:rFonts w:ascii="GHEA Grapalat" w:hAnsi="GHEA Grapalat" w:cs="Sylfaen"/>
          <w:i/>
          <w:sz w:val="20"/>
          <w:szCs w:val="20"/>
          <w:lang w:val="hy-AM"/>
        </w:rPr>
      </w:pPr>
    </w:p>
    <w:p w14:paraId="03B149E2" w14:textId="77777777" w:rsidR="00A5742B" w:rsidRPr="00FB1EC7" w:rsidRDefault="00A5742B" w:rsidP="00A5742B">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436C11C8" w14:textId="77777777" w:rsidR="00A5742B" w:rsidRPr="00FB1EC7" w:rsidRDefault="00A5742B" w:rsidP="00A5742B">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23F305B7" w14:textId="5D02453F" w:rsidR="00A5742B" w:rsidRDefault="00D35B33" w:rsidP="00A5742B">
      <w:pPr>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DB56E2">
        <w:rPr>
          <w:rFonts w:ascii="Sylfaen" w:hAnsi="Sylfaen"/>
          <w:b/>
          <w:sz w:val="22"/>
          <w:lang w:val="af-ZA"/>
        </w:rPr>
        <w:t>4</w:t>
      </w:r>
      <w:r>
        <w:rPr>
          <w:rFonts w:ascii="Sylfaen" w:hAnsi="Sylfaen"/>
          <w:b/>
          <w:sz w:val="22"/>
          <w:lang w:val="af-ZA"/>
        </w:rPr>
        <w:t xml:space="preserve"> </w:t>
      </w:r>
      <w:r w:rsidR="00A5742B" w:rsidRPr="00FB1EC7">
        <w:rPr>
          <w:rFonts w:ascii="GHEA Grapalat" w:hAnsi="GHEA Grapalat" w:cs="Sylfaen"/>
          <w:i/>
          <w:sz w:val="20"/>
          <w:szCs w:val="20"/>
          <w:lang w:val="pt-BR"/>
        </w:rPr>
        <w:t>ծածկագրով պայմանագրի</w:t>
      </w:r>
    </w:p>
    <w:p w14:paraId="3D2F1213" w14:textId="77777777" w:rsidR="00A5742B" w:rsidRDefault="00A5742B" w:rsidP="00A5742B">
      <w:pPr>
        <w:jc w:val="right"/>
        <w:rPr>
          <w:rFonts w:ascii="GHEA Grapalat" w:hAnsi="GHEA Grapalat" w:cs="Sylfaen"/>
          <w:i/>
          <w:sz w:val="20"/>
          <w:szCs w:val="20"/>
          <w:lang w:val="pt-BR"/>
        </w:rPr>
      </w:pPr>
    </w:p>
    <w:p w14:paraId="3E7D2312" w14:textId="77777777" w:rsidR="00D35B33" w:rsidRDefault="00D35B33" w:rsidP="00A5742B">
      <w:pPr>
        <w:jc w:val="right"/>
        <w:rPr>
          <w:rFonts w:ascii="GHEA Grapalat" w:hAnsi="GHEA Grapalat" w:cs="Sylfaen"/>
          <w:i/>
          <w:sz w:val="20"/>
          <w:szCs w:val="20"/>
          <w:lang w:val="pt-BR"/>
        </w:rPr>
      </w:pPr>
    </w:p>
    <w:p w14:paraId="14E918AD" w14:textId="77777777" w:rsidR="00FE4C51" w:rsidRDefault="00FE4C51" w:rsidP="00A5742B">
      <w:pPr>
        <w:jc w:val="right"/>
        <w:rPr>
          <w:rFonts w:ascii="GHEA Grapalat" w:hAnsi="GHEA Grapalat" w:cs="Sylfaen"/>
          <w:i/>
          <w:sz w:val="20"/>
          <w:szCs w:val="20"/>
          <w:lang w:val="pt-BR"/>
        </w:rPr>
      </w:pPr>
    </w:p>
    <w:p w14:paraId="0E2A9483" w14:textId="65EDA62E" w:rsidR="00D35B33" w:rsidRPr="00E26664" w:rsidRDefault="00E26664" w:rsidP="00E26664">
      <w:pPr>
        <w:jc w:val="center"/>
        <w:rPr>
          <w:rFonts w:ascii="GHEA Grapalat" w:hAnsi="GHEA Grapalat" w:cs="Sylfaen"/>
          <w:b/>
          <w:i/>
          <w:sz w:val="32"/>
          <w:szCs w:val="20"/>
          <w:lang w:val="pt-BR"/>
        </w:rPr>
      </w:pPr>
      <w:r w:rsidRPr="00E26664">
        <w:rPr>
          <w:rFonts w:ascii="GHEA Grapalat" w:hAnsi="GHEA Grapalat"/>
          <w:b/>
          <w:sz w:val="32"/>
          <w:szCs w:val="20"/>
          <w:lang w:val="hy-AM"/>
        </w:rPr>
        <w:t>1-</w:t>
      </w:r>
      <w:r w:rsidRPr="00E26664">
        <w:rPr>
          <w:rFonts w:ascii="GHEA Grapalat" w:hAnsi="GHEA Grapalat" w:cs="Sylfaen"/>
          <w:b/>
          <w:sz w:val="32"/>
          <w:szCs w:val="20"/>
          <w:lang w:val="hy-AM"/>
        </w:rPr>
        <w:t>ին</w:t>
      </w:r>
      <w:r w:rsidRPr="00E26664">
        <w:rPr>
          <w:rFonts w:ascii="GHEA Grapalat" w:hAnsi="GHEA Grapalat" w:cs="Times Armenian"/>
          <w:b/>
          <w:sz w:val="32"/>
          <w:szCs w:val="20"/>
          <w:lang w:val="hy-AM"/>
        </w:rPr>
        <w:t xml:space="preserve"> </w:t>
      </w:r>
      <w:r w:rsidRPr="00E26664">
        <w:rPr>
          <w:rFonts w:ascii="GHEA Grapalat" w:hAnsi="GHEA Grapalat" w:cs="Sylfaen"/>
          <w:b/>
          <w:sz w:val="32"/>
          <w:szCs w:val="20"/>
          <w:lang w:val="hy-AM"/>
        </w:rPr>
        <w:t>չափաբաժին</w:t>
      </w:r>
    </w:p>
    <w:p w14:paraId="51D53F83" w14:textId="77777777" w:rsidR="00A5742B" w:rsidRPr="00167461" w:rsidRDefault="00A5742B" w:rsidP="00A5742B">
      <w:pPr>
        <w:jc w:val="center"/>
        <w:rPr>
          <w:rFonts w:ascii="GHEA Grapalat" w:hAnsi="GHEA Grapalat"/>
          <w:b/>
          <w:bCs/>
          <w:color w:val="000000"/>
          <w:lang w:val="pt-BR"/>
        </w:rPr>
      </w:pPr>
      <w:r w:rsidRPr="00BA0618">
        <w:rPr>
          <w:rFonts w:ascii="GHEA Grapalat" w:hAnsi="GHEA Grapalat"/>
          <w:b/>
          <w:bCs/>
          <w:color w:val="000000"/>
        </w:rPr>
        <w:t>ԾԱՎԱԼԱԹԵՐԹ</w:t>
      </w:r>
      <w:r w:rsidRPr="00167461">
        <w:rPr>
          <w:rFonts w:ascii="GHEA Grapalat" w:hAnsi="GHEA Grapalat"/>
          <w:b/>
          <w:bCs/>
          <w:color w:val="000000"/>
          <w:lang w:val="pt-BR"/>
        </w:rPr>
        <w:t>-</w:t>
      </w:r>
      <w:r w:rsidRPr="00BA0618">
        <w:rPr>
          <w:rFonts w:ascii="GHEA Grapalat" w:hAnsi="GHEA Grapalat"/>
          <w:b/>
          <w:bCs/>
          <w:color w:val="000000"/>
        </w:rPr>
        <w:t>ՆԱԽԱՀԱՇԻՎ</w:t>
      </w:r>
    </w:p>
    <w:p w14:paraId="7CF271E8" w14:textId="77777777" w:rsidR="00A5742B" w:rsidRPr="00FB1EC7" w:rsidRDefault="00A5742B" w:rsidP="00A5742B">
      <w:pPr>
        <w:jc w:val="right"/>
        <w:rPr>
          <w:rFonts w:ascii="GHEA Grapalat" w:hAnsi="GHEA Grapalat" w:cs="Arial"/>
          <w:i/>
          <w:sz w:val="20"/>
          <w:szCs w:val="20"/>
          <w:lang w:val="pt-BR"/>
        </w:rPr>
      </w:pPr>
    </w:p>
    <w:p w14:paraId="3B8139EE" w14:textId="4DDCBDE7" w:rsidR="00A54DF8" w:rsidRPr="00167461" w:rsidRDefault="00A54DF8" w:rsidP="00A54DF8">
      <w:pPr>
        <w:ind w:firstLine="567"/>
        <w:jc w:val="center"/>
        <w:rPr>
          <w:rFonts w:ascii="Arial" w:hAnsi="Arial" w:cs="Arial"/>
          <w:b/>
          <w:bCs/>
          <w:color w:val="000000"/>
          <w:sz w:val="22"/>
          <w:szCs w:val="22"/>
          <w:lang w:val="pt-BR"/>
        </w:rPr>
      </w:pPr>
      <w:r w:rsidRPr="00167461">
        <w:rPr>
          <w:rFonts w:ascii="Arial" w:hAnsi="Arial" w:cs="Arial"/>
          <w:b/>
          <w:bCs/>
          <w:color w:val="000000"/>
          <w:sz w:val="22"/>
          <w:szCs w:val="22"/>
          <w:lang w:val="pt-BR"/>
        </w:rPr>
        <w:t>«</w:t>
      </w:r>
      <w:r w:rsidRPr="00D35B33">
        <w:rPr>
          <w:rFonts w:ascii="Arial" w:hAnsi="Arial" w:cs="Arial"/>
          <w:b/>
          <w:bCs/>
          <w:color w:val="000000"/>
          <w:sz w:val="22"/>
          <w:szCs w:val="22"/>
        </w:rPr>
        <w:t>Երքաղլույս</w:t>
      </w:r>
      <w:r w:rsidRPr="00167461">
        <w:rPr>
          <w:rFonts w:ascii="Arial" w:hAnsi="Arial" w:cs="Arial"/>
          <w:b/>
          <w:bCs/>
          <w:color w:val="000000"/>
          <w:sz w:val="22"/>
          <w:szCs w:val="22"/>
          <w:lang w:val="pt-BR"/>
        </w:rPr>
        <w:t xml:space="preserve">» </w:t>
      </w:r>
      <w:r w:rsidRPr="00D35B33">
        <w:rPr>
          <w:rFonts w:ascii="Arial" w:hAnsi="Arial" w:cs="Arial"/>
          <w:b/>
          <w:bCs/>
          <w:color w:val="000000"/>
          <w:sz w:val="22"/>
          <w:szCs w:val="22"/>
        </w:rPr>
        <w:t>ՓԲԸ</w:t>
      </w:r>
      <w:r w:rsidRPr="00167461">
        <w:rPr>
          <w:rFonts w:ascii="Arial" w:hAnsi="Arial" w:cs="Arial"/>
          <w:b/>
          <w:bCs/>
          <w:color w:val="000000"/>
          <w:sz w:val="22"/>
          <w:szCs w:val="22"/>
          <w:lang w:val="pt-BR"/>
        </w:rPr>
        <w:t>-</w:t>
      </w:r>
      <w:r w:rsidRPr="00D35B33">
        <w:rPr>
          <w:rFonts w:ascii="Arial" w:hAnsi="Arial" w:cs="Arial"/>
          <w:b/>
          <w:bCs/>
          <w:color w:val="000000"/>
          <w:sz w:val="22"/>
          <w:szCs w:val="22"/>
        </w:rPr>
        <w:t>ի</w:t>
      </w:r>
      <w:r w:rsidRPr="000A2EF5">
        <w:rPr>
          <w:rFonts w:ascii="GHEA Grapalat" w:hAnsi="GHEA Grapalat" w:cs="Sylfaen"/>
          <w:b/>
          <w:sz w:val="20"/>
          <w:szCs w:val="20"/>
          <w:lang w:val="pt-BR"/>
        </w:rPr>
        <w:t xml:space="preserve"> </w:t>
      </w:r>
      <w:r w:rsidR="00E26664" w:rsidRPr="00E26664">
        <w:rPr>
          <w:rFonts w:ascii="GHEA Grapalat" w:hAnsi="GHEA Grapalat"/>
          <w:b/>
          <w:lang w:val="af-ZA"/>
        </w:rPr>
        <w:t>ք.Երևան</w:t>
      </w:r>
      <w:r w:rsidR="005E2132">
        <w:rPr>
          <w:rFonts w:ascii="GHEA Grapalat" w:hAnsi="GHEA Grapalat"/>
          <w:b/>
          <w:lang w:val="hy-AM"/>
        </w:rPr>
        <w:t>,</w:t>
      </w:r>
      <w:r w:rsidR="00E26664" w:rsidRPr="00E26664">
        <w:rPr>
          <w:rFonts w:ascii="GHEA Grapalat" w:hAnsi="GHEA Grapalat"/>
          <w:b/>
          <w:lang w:val="af-ZA"/>
        </w:rPr>
        <w:t xml:space="preserve"> Բու</w:t>
      </w:r>
      <w:r w:rsidR="005B286F">
        <w:rPr>
          <w:rFonts w:ascii="GHEA Grapalat" w:hAnsi="GHEA Grapalat"/>
          <w:b/>
          <w:lang w:val="af-ZA"/>
        </w:rPr>
        <w:t>զ</w:t>
      </w:r>
      <w:r w:rsidR="00E26664" w:rsidRPr="00E26664">
        <w:rPr>
          <w:rFonts w:ascii="GHEA Grapalat" w:hAnsi="GHEA Grapalat"/>
          <w:b/>
          <w:lang w:val="af-ZA"/>
        </w:rPr>
        <w:t>անդի 1/4 հասցեում</w:t>
      </w:r>
      <w:r w:rsidR="00E26664" w:rsidRPr="00184175">
        <w:rPr>
          <w:rFonts w:ascii="GHEA Grapalat" w:hAnsi="GHEA Grapalat"/>
          <w:b/>
          <w:lang w:val="af-ZA"/>
        </w:rPr>
        <w:t xml:space="preserve"> գտնվող </w:t>
      </w:r>
      <w:r w:rsidRPr="00870998">
        <w:rPr>
          <w:rFonts w:ascii="GHEA Grapalat" w:hAnsi="GHEA Grapalat"/>
          <w:b/>
          <w:lang w:val="af-ZA"/>
        </w:rPr>
        <w:t>գրասենյակի ընթացիկ նորոգման աշխատանքներ</w:t>
      </w:r>
      <w:r>
        <w:rPr>
          <w:rFonts w:ascii="Arial" w:hAnsi="Arial" w:cs="Arial"/>
          <w:b/>
          <w:bCs/>
          <w:color w:val="000000"/>
          <w:sz w:val="22"/>
          <w:szCs w:val="22"/>
        </w:rPr>
        <w:t>ի</w:t>
      </w:r>
      <w:r w:rsidRPr="00167461">
        <w:rPr>
          <w:rFonts w:ascii="Arial" w:hAnsi="Arial" w:cs="Arial"/>
          <w:b/>
          <w:bCs/>
          <w:color w:val="000000"/>
          <w:sz w:val="22"/>
          <w:szCs w:val="22"/>
          <w:lang w:val="pt-BR"/>
        </w:rPr>
        <w:t xml:space="preserve">   </w:t>
      </w:r>
    </w:p>
    <w:p w14:paraId="08029884" w14:textId="77777777" w:rsidR="00B13129" w:rsidRPr="00167461" w:rsidRDefault="00B13129" w:rsidP="00A54DF8">
      <w:pPr>
        <w:ind w:firstLine="567"/>
        <w:jc w:val="center"/>
        <w:rPr>
          <w:rFonts w:ascii="Arial" w:hAnsi="Arial" w:cs="Arial"/>
          <w:b/>
          <w:bCs/>
          <w:color w:val="000000"/>
          <w:sz w:val="22"/>
          <w:szCs w:val="22"/>
          <w:lang w:val="pt-BR"/>
        </w:rPr>
      </w:pPr>
    </w:p>
    <w:tbl>
      <w:tblPr>
        <w:tblW w:w="10524" w:type="dxa"/>
        <w:tblLayout w:type="fixed"/>
        <w:tblLook w:val="04A0" w:firstRow="1" w:lastRow="0" w:firstColumn="1" w:lastColumn="0" w:noHBand="0" w:noVBand="1"/>
      </w:tblPr>
      <w:tblGrid>
        <w:gridCol w:w="704"/>
        <w:gridCol w:w="4820"/>
        <w:gridCol w:w="1134"/>
        <w:gridCol w:w="1134"/>
        <w:gridCol w:w="1275"/>
        <w:gridCol w:w="1457"/>
      </w:tblGrid>
      <w:tr w:rsidR="00FE4C51" w:rsidRPr="00FE4C51" w14:paraId="5C123BBF" w14:textId="77777777" w:rsidTr="00337420">
        <w:trPr>
          <w:trHeight w:val="300"/>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1D222"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NN</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740FD" w14:textId="77777777" w:rsidR="00FE4C51" w:rsidRPr="00FE4C51" w:rsidRDefault="00FE4C51" w:rsidP="00FE4C51">
            <w:pPr>
              <w:jc w:val="center"/>
              <w:rPr>
                <w:rFonts w:ascii="GHEA Grapalat" w:hAnsi="GHEA Grapalat" w:cs="Arial"/>
                <w:color w:val="000000"/>
              </w:rPr>
            </w:pPr>
            <w:r w:rsidRPr="00FE4C51">
              <w:rPr>
                <w:rFonts w:ascii="GHEA Grapalat" w:hAnsi="GHEA Grapalat" w:cs="Arial"/>
                <w:color w:val="000000"/>
              </w:rPr>
              <w:t>Աշխատանքների անվանումը</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A4ED46" w14:textId="77777777" w:rsidR="00FE4C51" w:rsidRPr="00FE4C51" w:rsidRDefault="00FE4C51" w:rsidP="00FE4C51">
            <w:pPr>
              <w:jc w:val="center"/>
              <w:rPr>
                <w:rFonts w:ascii="GHEA Grapalat" w:hAnsi="GHEA Grapalat" w:cs="Arial"/>
                <w:color w:val="000000"/>
              </w:rPr>
            </w:pPr>
            <w:r w:rsidRPr="00FE4C51">
              <w:rPr>
                <w:rFonts w:ascii="GHEA Grapalat" w:hAnsi="GHEA Grapalat" w:cs="Arial"/>
                <w:color w:val="000000"/>
              </w:rPr>
              <w:t>Չափի միավոր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F5539" w14:textId="77777777" w:rsidR="00FE4C51" w:rsidRPr="00FE4C51" w:rsidRDefault="00FE4C51" w:rsidP="00FE4C51">
            <w:pPr>
              <w:jc w:val="center"/>
              <w:rPr>
                <w:rFonts w:ascii="GHEA Grapalat" w:hAnsi="GHEA Grapalat" w:cs="Arial"/>
                <w:color w:val="000000"/>
              </w:rPr>
            </w:pPr>
            <w:r w:rsidRPr="00FE4C51">
              <w:rPr>
                <w:rFonts w:ascii="GHEA Grapalat" w:hAnsi="GHEA Grapalat" w:cs="Arial"/>
                <w:color w:val="000000"/>
              </w:rPr>
              <w:t>ծավալը</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4541D" w14:textId="77777777" w:rsidR="00FE4C51" w:rsidRDefault="00FE4C51" w:rsidP="00FE4C51">
            <w:pPr>
              <w:jc w:val="center"/>
              <w:rPr>
                <w:rFonts w:ascii="GHEA Grapalat" w:hAnsi="GHEA Grapalat" w:cs="Arial"/>
                <w:color w:val="000000"/>
              </w:rPr>
            </w:pPr>
            <w:r w:rsidRPr="00FE4C51">
              <w:rPr>
                <w:rFonts w:ascii="GHEA Grapalat" w:hAnsi="GHEA Grapalat" w:cs="Arial"/>
                <w:color w:val="000000"/>
              </w:rPr>
              <w:t>Միավորի արժեքը</w:t>
            </w:r>
          </w:p>
          <w:p w14:paraId="51E5276D" w14:textId="4BCBAD9B" w:rsidR="00FE4C51" w:rsidRPr="00FE4C51" w:rsidRDefault="00FE4C51" w:rsidP="00FE4C51">
            <w:pPr>
              <w:jc w:val="center"/>
              <w:rPr>
                <w:rFonts w:ascii="GHEA Grapalat" w:hAnsi="GHEA Grapalat" w:cs="Arial"/>
                <w:color w:val="000000"/>
              </w:rPr>
            </w:pPr>
            <w:r w:rsidRPr="00FE4C51">
              <w:rPr>
                <w:rFonts w:ascii="GHEA Grapalat" w:hAnsi="GHEA Grapalat" w:cs="Arial"/>
                <w:color w:val="000000"/>
              </w:rPr>
              <w:t xml:space="preserve"> ՀՀ դրամ</w:t>
            </w:r>
          </w:p>
        </w:tc>
        <w:tc>
          <w:tcPr>
            <w:tcW w:w="14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265185" w14:textId="77777777" w:rsidR="00FE4C51" w:rsidRPr="00FE4C51" w:rsidRDefault="00FE4C51" w:rsidP="00FE4C51">
            <w:pPr>
              <w:jc w:val="center"/>
              <w:rPr>
                <w:rFonts w:ascii="GHEA Grapalat" w:hAnsi="GHEA Grapalat" w:cs="Arial"/>
                <w:color w:val="000000"/>
              </w:rPr>
            </w:pPr>
            <w:r w:rsidRPr="00FE4C51">
              <w:rPr>
                <w:rFonts w:ascii="GHEA Grapalat" w:hAnsi="GHEA Grapalat" w:cs="Arial"/>
                <w:color w:val="000000"/>
              </w:rPr>
              <w:t xml:space="preserve">Ընդամենը </w:t>
            </w:r>
            <w:r w:rsidRPr="00FE4C51">
              <w:rPr>
                <w:rFonts w:ascii="GHEA Grapalat" w:hAnsi="GHEA Grapalat" w:cs="Arial"/>
                <w:color w:val="000000"/>
              </w:rPr>
              <w:br/>
              <w:t>ՀՀ դրամ</w:t>
            </w:r>
          </w:p>
        </w:tc>
      </w:tr>
      <w:tr w:rsidR="00FE4C51" w:rsidRPr="00FE4C51" w14:paraId="4F3952EB" w14:textId="77777777" w:rsidTr="00337420">
        <w:trPr>
          <w:trHeight w:val="964"/>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28B05D3" w14:textId="77777777" w:rsidR="00FE4C51" w:rsidRPr="00FE4C51" w:rsidRDefault="00FE4C51" w:rsidP="00FE4C51">
            <w:pPr>
              <w:rPr>
                <w:rFonts w:ascii="GHEA Grapalat" w:hAnsi="GHEA Grapalat" w:cs="Calibri"/>
                <w:color w:val="000000"/>
                <w:sz w:val="22"/>
                <w:szCs w:val="22"/>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6A6B37A8" w14:textId="77777777" w:rsidR="00FE4C51" w:rsidRPr="00FE4C51" w:rsidRDefault="00FE4C51" w:rsidP="00FE4C51">
            <w:pPr>
              <w:rPr>
                <w:rFonts w:ascii="GHEA Grapalat" w:hAnsi="GHEA Grapalat" w:cs="Arial"/>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43173A" w14:textId="77777777" w:rsidR="00FE4C51" w:rsidRPr="00FE4C51" w:rsidRDefault="00FE4C51" w:rsidP="00FE4C51">
            <w:pPr>
              <w:rPr>
                <w:rFonts w:ascii="GHEA Grapalat" w:hAnsi="GHEA Grapalat" w:cs="Arial"/>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DED4D3" w14:textId="77777777" w:rsidR="00FE4C51" w:rsidRPr="00FE4C51" w:rsidRDefault="00FE4C51" w:rsidP="00FE4C51">
            <w:pPr>
              <w:rPr>
                <w:rFonts w:ascii="GHEA Grapalat" w:hAnsi="GHEA Grapalat" w:cs="Arial"/>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978ACE" w14:textId="77777777" w:rsidR="00FE4C51" w:rsidRPr="00FE4C51" w:rsidRDefault="00FE4C51" w:rsidP="00FE4C51">
            <w:pPr>
              <w:rPr>
                <w:rFonts w:ascii="GHEA Grapalat" w:hAnsi="GHEA Grapalat" w:cs="Arial"/>
                <w:color w:val="000000"/>
              </w:rPr>
            </w:pPr>
          </w:p>
        </w:tc>
        <w:tc>
          <w:tcPr>
            <w:tcW w:w="1457" w:type="dxa"/>
            <w:vMerge/>
            <w:tcBorders>
              <w:top w:val="single" w:sz="4" w:space="0" w:color="auto"/>
              <w:left w:val="single" w:sz="4" w:space="0" w:color="auto"/>
              <w:bottom w:val="single" w:sz="4" w:space="0" w:color="auto"/>
              <w:right w:val="single" w:sz="4" w:space="0" w:color="auto"/>
            </w:tcBorders>
            <w:vAlign w:val="center"/>
            <w:hideMark/>
          </w:tcPr>
          <w:p w14:paraId="41B4C6BF" w14:textId="77777777" w:rsidR="00FE4C51" w:rsidRPr="00FE4C51" w:rsidRDefault="00FE4C51" w:rsidP="00FE4C51">
            <w:pPr>
              <w:rPr>
                <w:rFonts w:ascii="GHEA Grapalat" w:hAnsi="GHEA Grapalat" w:cs="Arial"/>
                <w:color w:val="000000"/>
              </w:rPr>
            </w:pPr>
          </w:p>
        </w:tc>
      </w:tr>
      <w:tr w:rsidR="00FE4C51" w:rsidRPr="00FE4C51" w14:paraId="01E87D02" w14:textId="77777777" w:rsidTr="00337420">
        <w:trPr>
          <w:trHeight w:val="36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52EF0C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nil"/>
              <w:left w:val="nil"/>
              <w:bottom w:val="single" w:sz="4" w:space="0" w:color="auto"/>
              <w:right w:val="single" w:sz="4" w:space="0" w:color="auto"/>
            </w:tcBorders>
            <w:shd w:val="clear" w:color="auto" w:fill="auto"/>
            <w:noWrap/>
            <w:vAlign w:val="center"/>
            <w:hideMark/>
          </w:tcPr>
          <w:p w14:paraId="54D8530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w:t>
            </w:r>
          </w:p>
        </w:tc>
        <w:tc>
          <w:tcPr>
            <w:tcW w:w="1134" w:type="dxa"/>
            <w:tcBorders>
              <w:top w:val="nil"/>
              <w:left w:val="nil"/>
              <w:bottom w:val="single" w:sz="4" w:space="0" w:color="auto"/>
              <w:right w:val="single" w:sz="4" w:space="0" w:color="auto"/>
            </w:tcBorders>
            <w:shd w:val="clear" w:color="auto" w:fill="auto"/>
            <w:noWrap/>
            <w:vAlign w:val="center"/>
            <w:hideMark/>
          </w:tcPr>
          <w:p w14:paraId="09F6A8C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center"/>
            <w:hideMark/>
          </w:tcPr>
          <w:p w14:paraId="56B5EE0D" w14:textId="77777777" w:rsidR="00FE4C51" w:rsidRPr="00FE4C51" w:rsidRDefault="00FE4C51" w:rsidP="00FE4C51">
            <w:pPr>
              <w:jc w:val="center"/>
              <w:rPr>
                <w:rFonts w:ascii="GHEA Grapalat" w:hAnsi="GHEA Grapalat" w:cs="Calibri"/>
                <w:color w:val="000000"/>
                <w:sz w:val="28"/>
                <w:szCs w:val="28"/>
              </w:rPr>
            </w:pPr>
            <w:r w:rsidRPr="00FE4C51">
              <w:rPr>
                <w:rFonts w:ascii="GHEA Grapalat" w:hAnsi="GHEA Grapalat" w:cs="Calibri"/>
                <w:color w:val="000000"/>
                <w:sz w:val="28"/>
                <w:szCs w:val="28"/>
              </w:rPr>
              <w:t>4</w:t>
            </w:r>
          </w:p>
        </w:tc>
        <w:tc>
          <w:tcPr>
            <w:tcW w:w="1275" w:type="dxa"/>
            <w:tcBorders>
              <w:top w:val="nil"/>
              <w:left w:val="nil"/>
              <w:bottom w:val="single" w:sz="4" w:space="0" w:color="auto"/>
              <w:right w:val="single" w:sz="4" w:space="0" w:color="auto"/>
            </w:tcBorders>
            <w:shd w:val="clear" w:color="auto" w:fill="auto"/>
            <w:noWrap/>
            <w:vAlign w:val="center"/>
            <w:hideMark/>
          </w:tcPr>
          <w:p w14:paraId="1C7A4A0F" w14:textId="77777777" w:rsidR="00FE4C51" w:rsidRPr="00FE4C51" w:rsidRDefault="00FE4C51" w:rsidP="00FE4C51">
            <w:pPr>
              <w:jc w:val="center"/>
              <w:rPr>
                <w:rFonts w:ascii="GHEA Grapalat" w:hAnsi="GHEA Grapalat" w:cs="Calibri"/>
                <w:color w:val="000000"/>
                <w:sz w:val="16"/>
                <w:szCs w:val="16"/>
              </w:rPr>
            </w:pPr>
            <w:r w:rsidRPr="00FE4C51">
              <w:rPr>
                <w:rFonts w:ascii="GHEA Grapalat" w:hAnsi="GHEA Grapalat" w:cs="Calibri"/>
                <w:color w:val="000000"/>
                <w:sz w:val="16"/>
                <w:szCs w:val="16"/>
              </w:rPr>
              <w:t>5</w:t>
            </w:r>
          </w:p>
        </w:tc>
        <w:tc>
          <w:tcPr>
            <w:tcW w:w="1457" w:type="dxa"/>
            <w:tcBorders>
              <w:top w:val="nil"/>
              <w:left w:val="nil"/>
              <w:bottom w:val="single" w:sz="4" w:space="0" w:color="auto"/>
              <w:right w:val="single" w:sz="4" w:space="0" w:color="auto"/>
            </w:tcBorders>
            <w:shd w:val="clear" w:color="auto" w:fill="auto"/>
            <w:noWrap/>
            <w:vAlign w:val="center"/>
            <w:hideMark/>
          </w:tcPr>
          <w:p w14:paraId="1A77D30E" w14:textId="77777777" w:rsidR="00FE4C51" w:rsidRPr="00FE4C51" w:rsidRDefault="00FE4C51" w:rsidP="00FE4C51">
            <w:pPr>
              <w:jc w:val="center"/>
              <w:rPr>
                <w:rFonts w:ascii="GHEA Grapalat" w:hAnsi="GHEA Grapalat" w:cs="Calibri"/>
                <w:color w:val="000000"/>
                <w:sz w:val="16"/>
                <w:szCs w:val="16"/>
              </w:rPr>
            </w:pPr>
            <w:r w:rsidRPr="00FE4C51">
              <w:rPr>
                <w:rFonts w:ascii="GHEA Grapalat" w:hAnsi="GHEA Grapalat" w:cs="Calibri"/>
                <w:color w:val="000000"/>
                <w:sz w:val="16"/>
                <w:szCs w:val="16"/>
              </w:rPr>
              <w:t>6</w:t>
            </w:r>
          </w:p>
        </w:tc>
      </w:tr>
      <w:tr w:rsidR="00FE4C51" w:rsidRPr="00FE4C51" w14:paraId="7A447ACF" w14:textId="77777777" w:rsidTr="00337420">
        <w:trPr>
          <w:trHeight w:val="5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F105CB0"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41C0B72A" w14:textId="77777777" w:rsidR="00FE4C51" w:rsidRPr="00FE4C51" w:rsidRDefault="00FE4C51" w:rsidP="00FE4C51">
            <w:pPr>
              <w:rPr>
                <w:rFonts w:ascii="GHEA Grapalat" w:hAnsi="GHEA Grapalat" w:cs="Calibri"/>
                <w:b/>
                <w:bCs/>
                <w:color w:val="000000"/>
                <w:u w:val="single"/>
              </w:rPr>
            </w:pPr>
            <w:r w:rsidRPr="00FE4C51">
              <w:rPr>
                <w:rFonts w:ascii="GHEA Grapalat" w:hAnsi="GHEA Grapalat" w:cs="Calibri"/>
                <w:b/>
                <w:bCs/>
                <w:color w:val="000000"/>
                <w:u w:val="single"/>
              </w:rPr>
              <w:t xml:space="preserve">N1-1 </w:t>
            </w:r>
            <w:r w:rsidRPr="00FE4C51">
              <w:rPr>
                <w:rFonts w:ascii="GHEA Grapalat" w:hAnsi="GHEA Grapalat" w:cs="Arial"/>
                <w:b/>
                <w:bCs/>
                <w:color w:val="000000"/>
                <w:u w:val="single"/>
              </w:rPr>
              <w:t>Շինարարական</w:t>
            </w:r>
            <w:r w:rsidRPr="00FE4C51">
              <w:rPr>
                <w:rFonts w:ascii="GHEA Grapalat" w:hAnsi="GHEA Grapalat" w:cs="Calibri"/>
                <w:b/>
                <w:bCs/>
                <w:color w:val="000000"/>
                <w:u w:val="single"/>
              </w:rPr>
              <w:t xml:space="preserve"> </w:t>
            </w:r>
            <w:r w:rsidRPr="00FE4C51">
              <w:rPr>
                <w:rFonts w:ascii="GHEA Grapalat" w:hAnsi="GHEA Grapalat" w:cs="Arial"/>
                <w:b/>
                <w:bCs/>
                <w:color w:val="000000"/>
                <w:u w:val="single"/>
              </w:rPr>
              <w:t>աշխատանքներ</w:t>
            </w:r>
          </w:p>
        </w:tc>
        <w:tc>
          <w:tcPr>
            <w:tcW w:w="1134" w:type="dxa"/>
            <w:tcBorders>
              <w:top w:val="nil"/>
              <w:left w:val="nil"/>
              <w:bottom w:val="single" w:sz="4" w:space="0" w:color="auto"/>
              <w:right w:val="single" w:sz="4" w:space="0" w:color="auto"/>
            </w:tcBorders>
            <w:shd w:val="clear" w:color="000000" w:fill="FFFFFF"/>
            <w:noWrap/>
            <w:vAlign w:val="center"/>
            <w:hideMark/>
          </w:tcPr>
          <w:p w14:paraId="193F8DF8"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636100D" w14:textId="77777777" w:rsidR="00FE4C51" w:rsidRPr="00FE4C51" w:rsidRDefault="00FE4C51" w:rsidP="00FE4C51">
            <w:pPr>
              <w:jc w:val="center"/>
              <w:rPr>
                <w:rFonts w:ascii="GHEA Grapalat" w:hAnsi="GHEA Grapalat" w:cs="Calibri"/>
                <w:color w:val="000000"/>
                <w:sz w:val="28"/>
                <w:szCs w:val="28"/>
              </w:rPr>
            </w:pPr>
            <w:r w:rsidRPr="00FE4C51">
              <w:rPr>
                <w:rFonts w:ascii="Calibri" w:hAnsi="Calibri" w:cs="Calibri"/>
                <w:color w:val="000000"/>
                <w:sz w:val="28"/>
                <w:szCs w:val="28"/>
              </w:rPr>
              <w:t> </w:t>
            </w:r>
          </w:p>
        </w:tc>
        <w:tc>
          <w:tcPr>
            <w:tcW w:w="1275" w:type="dxa"/>
            <w:tcBorders>
              <w:top w:val="nil"/>
              <w:left w:val="nil"/>
              <w:bottom w:val="single" w:sz="4" w:space="0" w:color="auto"/>
              <w:right w:val="single" w:sz="4" w:space="0" w:color="auto"/>
            </w:tcBorders>
            <w:shd w:val="clear" w:color="auto" w:fill="auto"/>
            <w:noWrap/>
            <w:vAlign w:val="center"/>
            <w:hideMark/>
          </w:tcPr>
          <w:p w14:paraId="53129BF6" w14:textId="77777777" w:rsidR="00FE4C51" w:rsidRPr="00FE4C51" w:rsidRDefault="00FE4C51" w:rsidP="00FE4C51">
            <w:pPr>
              <w:rPr>
                <w:rFonts w:ascii="GHEA Grapalat" w:hAnsi="GHEA Grapalat" w:cs="Calibri"/>
                <w:color w:val="000000"/>
                <w:sz w:val="16"/>
                <w:szCs w:val="16"/>
              </w:rPr>
            </w:pPr>
            <w:r w:rsidRPr="00FE4C51">
              <w:rPr>
                <w:rFonts w:ascii="Calibri" w:hAnsi="Calibri" w:cs="Calibri"/>
                <w:color w:val="000000"/>
                <w:sz w:val="16"/>
                <w:szCs w:val="16"/>
              </w:rPr>
              <w:t> </w:t>
            </w:r>
          </w:p>
        </w:tc>
        <w:tc>
          <w:tcPr>
            <w:tcW w:w="1457" w:type="dxa"/>
            <w:tcBorders>
              <w:top w:val="nil"/>
              <w:left w:val="nil"/>
              <w:bottom w:val="single" w:sz="4" w:space="0" w:color="auto"/>
              <w:right w:val="single" w:sz="4" w:space="0" w:color="auto"/>
            </w:tcBorders>
            <w:shd w:val="clear" w:color="auto" w:fill="auto"/>
            <w:noWrap/>
            <w:vAlign w:val="center"/>
            <w:hideMark/>
          </w:tcPr>
          <w:p w14:paraId="0BF61306" w14:textId="77777777" w:rsidR="00FE4C51" w:rsidRPr="00FE4C51" w:rsidRDefault="00FE4C51" w:rsidP="00FE4C51">
            <w:pPr>
              <w:rPr>
                <w:rFonts w:ascii="GHEA Grapalat" w:hAnsi="GHEA Grapalat" w:cs="Calibri"/>
                <w:color w:val="000000"/>
                <w:sz w:val="16"/>
                <w:szCs w:val="16"/>
              </w:rPr>
            </w:pPr>
            <w:r w:rsidRPr="00FE4C51">
              <w:rPr>
                <w:rFonts w:ascii="Calibri" w:hAnsi="Calibri" w:cs="Calibri"/>
                <w:color w:val="000000"/>
                <w:sz w:val="16"/>
                <w:szCs w:val="16"/>
              </w:rPr>
              <w:t> </w:t>
            </w:r>
          </w:p>
        </w:tc>
      </w:tr>
      <w:tr w:rsidR="00FE4C51" w:rsidRPr="00FE4C51" w14:paraId="627BE32F" w14:textId="77777777" w:rsidTr="00337420">
        <w:trPr>
          <w:trHeight w:val="5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02848CB"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147D5550" w14:textId="77777777" w:rsidR="00FE4C51" w:rsidRPr="00FE4C51" w:rsidRDefault="00FE4C51" w:rsidP="00FE4C51">
            <w:pPr>
              <w:rPr>
                <w:rFonts w:ascii="GHEA Grapalat" w:hAnsi="GHEA Grapalat" w:cs="Arial"/>
                <w:b/>
                <w:bCs/>
                <w:color w:val="000000"/>
                <w:u w:val="single"/>
              </w:rPr>
            </w:pPr>
            <w:r w:rsidRPr="00FE4C51">
              <w:rPr>
                <w:rFonts w:ascii="GHEA Grapalat" w:hAnsi="GHEA Grapalat" w:cs="Arial"/>
                <w:b/>
                <w:bCs/>
                <w:color w:val="000000"/>
                <w:u w:val="single"/>
              </w:rPr>
              <w:t xml:space="preserve">Քանդման աշխատանքներ </w:t>
            </w:r>
          </w:p>
        </w:tc>
        <w:tc>
          <w:tcPr>
            <w:tcW w:w="1134" w:type="dxa"/>
            <w:tcBorders>
              <w:top w:val="nil"/>
              <w:left w:val="nil"/>
              <w:bottom w:val="single" w:sz="4" w:space="0" w:color="auto"/>
              <w:right w:val="single" w:sz="4" w:space="0" w:color="auto"/>
            </w:tcBorders>
            <w:shd w:val="clear" w:color="000000" w:fill="FFFFFF"/>
            <w:noWrap/>
            <w:vAlign w:val="center"/>
            <w:hideMark/>
          </w:tcPr>
          <w:p w14:paraId="273E8F11"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6035113" w14:textId="77777777" w:rsidR="00FE4C51" w:rsidRPr="00FE4C51" w:rsidRDefault="00FE4C51" w:rsidP="00FE4C51">
            <w:pPr>
              <w:jc w:val="center"/>
              <w:rPr>
                <w:rFonts w:ascii="GHEA Grapalat" w:hAnsi="GHEA Grapalat" w:cs="Calibri"/>
                <w:color w:val="000000"/>
                <w:sz w:val="28"/>
                <w:szCs w:val="28"/>
              </w:rPr>
            </w:pPr>
            <w:r w:rsidRPr="00FE4C51">
              <w:rPr>
                <w:rFonts w:ascii="Calibri" w:hAnsi="Calibri" w:cs="Calibri"/>
                <w:color w:val="000000"/>
                <w:sz w:val="28"/>
                <w:szCs w:val="28"/>
              </w:rPr>
              <w:t> </w:t>
            </w:r>
          </w:p>
        </w:tc>
        <w:tc>
          <w:tcPr>
            <w:tcW w:w="1275" w:type="dxa"/>
            <w:tcBorders>
              <w:top w:val="nil"/>
              <w:left w:val="nil"/>
              <w:bottom w:val="single" w:sz="4" w:space="0" w:color="auto"/>
              <w:right w:val="single" w:sz="4" w:space="0" w:color="auto"/>
            </w:tcBorders>
            <w:shd w:val="clear" w:color="auto" w:fill="auto"/>
            <w:noWrap/>
            <w:vAlign w:val="center"/>
            <w:hideMark/>
          </w:tcPr>
          <w:p w14:paraId="684A0DD5" w14:textId="77777777" w:rsidR="00FE4C51" w:rsidRPr="00FE4C51" w:rsidRDefault="00FE4C51" w:rsidP="00FE4C51">
            <w:pPr>
              <w:rPr>
                <w:rFonts w:ascii="GHEA Grapalat" w:hAnsi="GHEA Grapalat" w:cs="Calibri"/>
                <w:color w:val="000000"/>
                <w:sz w:val="16"/>
                <w:szCs w:val="16"/>
              </w:rPr>
            </w:pPr>
            <w:r w:rsidRPr="00FE4C51">
              <w:rPr>
                <w:rFonts w:ascii="Calibri" w:hAnsi="Calibri" w:cs="Calibri"/>
                <w:color w:val="000000"/>
                <w:sz w:val="16"/>
                <w:szCs w:val="16"/>
              </w:rPr>
              <w:t> </w:t>
            </w:r>
          </w:p>
        </w:tc>
        <w:tc>
          <w:tcPr>
            <w:tcW w:w="1457" w:type="dxa"/>
            <w:tcBorders>
              <w:top w:val="nil"/>
              <w:left w:val="nil"/>
              <w:bottom w:val="single" w:sz="4" w:space="0" w:color="auto"/>
              <w:right w:val="single" w:sz="4" w:space="0" w:color="auto"/>
            </w:tcBorders>
            <w:shd w:val="clear" w:color="auto" w:fill="auto"/>
            <w:noWrap/>
            <w:vAlign w:val="center"/>
            <w:hideMark/>
          </w:tcPr>
          <w:p w14:paraId="7C018C9A" w14:textId="77777777" w:rsidR="00FE4C51" w:rsidRPr="00FE4C51" w:rsidRDefault="00FE4C51" w:rsidP="00FE4C51">
            <w:pPr>
              <w:rPr>
                <w:rFonts w:ascii="GHEA Grapalat" w:hAnsi="GHEA Grapalat" w:cs="Calibri"/>
                <w:color w:val="000000"/>
                <w:sz w:val="16"/>
                <w:szCs w:val="16"/>
              </w:rPr>
            </w:pPr>
            <w:r w:rsidRPr="00FE4C51">
              <w:rPr>
                <w:rFonts w:ascii="Calibri" w:hAnsi="Calibri" w:cs="Calibri"/>
                <w:color w:val="000000"/>
                <w:sz w:val="16"/>
                <w:szCs w:val="16"/>
              </w:rPr>
              <w:t> </w:t>
            </w:r>
          </w:p>
        </w:tc>
      </w:tr>
      <w:tr w:rsidR="00FE4C51" w:rsidRPr="00FE4C51" w14:paraId="12C83F23" w14:textId="77777777" w:rsidTr="00337420">
        <w:trPr>
          <w:trHeight w:val="43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5C76A0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nil"/>
              <w:left w:val="nil"/>
              <w:bottom w:val="single" w:sz="4" w:space="0" w:color="auto"/>
              <w:right w:val="single" w:sz="4" w:space="0" w:color="auto"/>
            </w:tcBorders>
            <w:shd w:val="clear" w:color="auto" w:fill="auto"/>
            <w:vAlign w:val="center"/>
            <w:hideMark/>
          </w:tcPr>
          <w:p w14:paraId="0E3A595F"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Հախճասալի քանդում պատերից</w:t>
            </w:r>
          </w:p>
        </w:tc>
        <w:tc>
          <w:tcPr>
            <w:tcW w:w="1134" w:type="dxa"/>
            <w:tcBorders>
              <w:top w:val="nil"/>
              <w:left w:val="nil"/>
              <w:bottom w:val="single" w:sz="4" w:space="0" w:color="auto"/>
              <w:right w:val="single" w:sz="4" w:space="0" w:color="auto"/>
            </w:tcBorders>
            <w:shd w:val="clear" w:color="auto" w:fill="auto"/>
            <w:noWrap/>
            <w:vAlign w:val="center"/>
            <w:hideMark/>
          </w:tcPr>
          <w:p w14:paraId="6F833D0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18C9BD4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w:t>
            </w:r>
          </w:p>
        </w:tc>
        <w:tc>
          <w:tcPr>
            <w:tcW w:w="1275" w:type="dxa"/>
            <w:tcBorders>
              <w:top w:val="nil"/>
              <w:left w:val="nil"/>
              <w:bottom w:val="single" w:sz="4" w:space="0" w:color="auto"/>
              <w:right w:val="single" w:sz="4" w:space="0" w:color="auto"/>
            </w:tcBorders>
            <w:shd w:val="clear" w:color="000000" w:fill="FFFFFF"/>
            <w:noWrap/>
            <w:vAlign w:val="center"/>
            <w:hideMark/>
          </w:tcPr>
          <w:p w14:paraId="0E6FA81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w:t>
            </w:r>
          </w:p>
        </w:tc>
        <w:tc>
          <w:tcPr>
            <w:tcW w:w="1457" w:type="dxa"/>
            <w:tcBorders>
              <w:top w:val="nil"/>
              <w:left w:val="nil"/>
              <w:bottom w:val="single" w:sz="4" w:space="0" w:color="auto"/>
              <w:right w:val="single" w:sz="4" w:space="0" w:color="auto"/>
            </w:tcBorders>
            <w:shd w:val="clear" w:color="000000" w:fill="FFFFFF"/>
            <w:noWrap/>
            <w:vAlign w:val="center"/>
            <w:hideMark/>
          </w:tcPr>
          <w:p w14:paraId="6C91070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r>
      <w:tr w:rsidR="00FE4C51" w:rsidRPr="00FE4C51" w14:paraId="74835770" w14:textId="77777777" w:rsidTr="00337420">
        <w:trPr>
          <w:trHeight w:val="55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72AEB3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348EA474"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Ց/ավազային սվաղի քանդում պատերից</w:t>
            </w:r>
          </w:p>
        </w:tc>
        <w:tc>
          <w:tcPr>
            <w:tcW w:w="1134" w:type="dxa"/>
            <w:tcBorders>
              <w:top w:val="nil"/>
              <w:left w:val="nil"/>
              <w:bottom w:val="single" w:sz="4" w:space="0" w:color="auto"/>
              <w:right w:val="single" w:sz="4" w:space="0" w:color="auto"/>
            </w:tcBorders>
            <w:shd w:val="clear" w:color="auto" w:fill="auto"/>
            <w:noWrap/>
            <w:vAlign w:val="center"/>
            <w:hideMark/>
          </w:tcPr>
          <w:p w14:paraId="5F47B93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5D98C92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w:t>
            </w:r>
          </w:p>
        </w:tc>
        <w:tc>
          <w:tcPr>
            <w:tcW w:w="1275" w:type="dxa"/>
            <w:tcBorders>
              <w:top w:val="nil"/>
              <w:left w:val="nil"/>
              <w:bottom w:val="single" w:sz="4" w:space="0" w:color="auto"/>
              <w:right w:val="single" w:sz="4" w:space="0" w:color="auto"/>
            </w:tcBorders>
            <w:shd w:val="clear" w:color="000000" w:fill="FFFFFF"/>
            <w:noWrap/>
            <w:vAlign w:val="center"/>
            <w:hideMark/>
          </w:tcPr>
          <w:p w14:paraId="496A693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w:t>
            </w:r>
          </w:p>
        </w:tc>
        <w:tc>
          <w:tcPr>
            <w:tcW w:w="1457" w:type="dxa"/>
            <w:tcBorders>
              <w:top w:val="nil"/>
              <w:left w:val="nil"/>
              <w:bottom w:val="single" w:sz="4" w:space="0" w:color="auto"/>
              <w:right w:val="single" w:sz="4" w:space="0" w:color="auto"/>
            </w:tcBorders>
            <w:shd w:val="clear" w:color="000000" w:fill="FFFFFF"/>
            <w:noWrap/>
            <w:vAlign w:val="center"/>
            <w:hideMark/>
          </w:tcPr>
          <w:p w14:paraId="125225D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r>
      <w:tr w:rsidR="00FE4C51" w:rsidRPr="00FE4C51" w14:paraId="0B22A05D" w14:textId="77777777" w:rsidTr="00337420">
        <w:trPr>
          <w:trHeight w:val="49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DBE60D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3B9518F4"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Խեցեսալե հատակի քանդում</w:t>
            </w:r>
          </w:p>
        </w:tc>
        <w:tc>
          <w:tcPr>
            <w:tcW w:w="1134" w:type="dxa"/>
            <w:tcBorders>
              <w:top w:val="nil"/>
              <w:left w:val="nil"/>
              <w:bottom w:val="single" w:sz="4" w:space="0" w:color="auto"/>
              <w:right w:val="single" w:sz="4" w:space="0" w:color="auto"/>
            </w:tcBorders>
            <w:shd w:val="clear" w:color="auto" w:fill="auto"/>
            <w:noWrap/>
            <w:vAlign w:val="center"/>
            <w:hideMark/>
          </w:tcPr>
          <w:p w14:paraId="61EB193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13322A6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w:t>
            </w:r>
          </w:p>
        </w:tc>
        <w:tc>
          <w:tcPr>
            <w:tcW w:w="1275" w:type="dxa"/>
            <w:tcBorders>
              <w:top w:val="nil"/>
              <w:left w:val="nil"/>
              <w:bottom w:val="single" w:sz="4" w:space="0" w:color="auto"/>
              <w:right w:val="single" w:sz="4" w:space="0" w:color="auto"/>
            </w:tcBorders>
            <w:shd w:val="clear" w:color="000000" w:fill="FFFFFF"/>
            <w:noWrap/>
            <w:vAlign w:val="center"/>
            <w:hideMark/>
          </w:tcPr>
          <w:p w14:paraId="0691240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w:t>
            </w:r>
          </w:p>
        </w:tc>
        <w:tc>
          <w:tcPr>
            <w:tcW w:w="1457" w:type="dxa"/>
            <w:tcBorders>
              <w:top w:val="nil"/>
              <w:left w:val="nil"/>
              <w:bottom w:val="single" w:sz="4" w:space="0" w:color="auto"/>
              <w:right w:val="single" w:sz="4" w:space="0" w:color="auto"/>
            </w:tcBorders>
            <w:shd w:val="clear" w:color="000000" w:fill="FFFFFF"/>
            <w:noWrap/>
            <w:vAlign w:val="center"/>
            <w:hideMark/>
          </w:tcPr>
          <w:p w14:paraId="091F26D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w:t>
            </w:r>
          </w:p>
        </w:tc>
      </w:tr>
      <w:tr w:rsidR="00FE4C51" w:rsidRPr="00FE4C51" w14:paraId="68179C9A" w14:textId="77777777" w:rsidTr="00337420">
        <w:trPr>
          <w:trHeight w:val="69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A6ECC7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17A7431B"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Հատակների ցեմենտավազե հարթաշերտի քանդում h=30մմ</w:t>
            </w:r>
          </w:p>
        </w:tc>
        <w:tc>
          <w:tcPr>
            <w:tcW w:w="1134" w:type="dxa"/>
            <w:tcBorders>
              <w:top w:val="nil"/>
              <w:left w:val="nil"/>
              <w:bottom w:val="single" w:sz="4" w:space="0" w:color="auto"/>
              <w:right w:val="single" w:sz="4" w:space="0" w:color="auto"/>
            </w:tcBorders>
            <w:shd w:val="clear" w:color="auto" w:fill="auto"/>
            <w:noWrap/>
            <w:vAlign w:val="center"/>
            <w:hideMark/>
          </w:tcPr>
          <w:p w14:paraId="06C6340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7CC6ECD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w:t>
            </w:r>
          </w:p>
        </w:tc>
        <w:tc>
          <w:tcPr>
            <w:tcW w:w="1275" w:type="dxa"/>
            <w:tcBorders>
              <w:top w:val="nil"/>
              <w:left w:val="nil"/>
              <w:bottom w:val="single" w:sz="4" w:space="0" w:color="auto"/>
              <w:right w:val="single" w:sz="4" w:space="0" w:color="auto"/>
            </w:tcBorders>
            <w:shd w:val="clear" w:color="000000" w:fill="FFFFFF"/>
            <w:noWrap/>
            <w:vAlign w:val="center"/>
            <w:hideMark/>
          </w:tcPr>
          <w:p w14:paraId="767927C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w:t>
            </w:r>
          </w:p>
        </w:tc>
        <w:tc>
          <w:tcPr>
            <w:tcW w:w="1457" w:type="dxa"/>
            <w:tcBorders>
              <w:top w:val="nil"/>
              <w:left w:val="nil"/>
              <w:bottom w:val="single" w:sz="4" w:space="0" w:color="auto"/>
              <w:right w:val="single" w:sz="4" w:space="0" w:color="auto"/>
            </w:tcBorders>
            <w:shd w:val="clear" w:color="000000" w:fill="FFFFFF"/>
            <w:noWrap/>
            <w:vAlign w:val="center"/>
            <w:hideMark/>
          </w:tcPr>
          <w:p w14:paraId="20F813A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w:t>
            </w:r>
          </w:p>
        </w:tc>
      </w:tr>
      <w:tr w:rsidR="00FE4C51" w:rsidRPr="00FE4C51" w14:paraId="672591BE" w14:textId="77777777" w:rsidTr="00337420">
        <w:trPr>
          <w:trHeight w:val="8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CDFA818"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5B408CFD"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Շին. աղբի, բարձում ինքնաթափ մեքենաների վրա եւ տեղափոխում մինչև 13կմ</w:t>
            </w:r>
          </w:p>
        </w:tc>
        <w:tc>
          <w:tcPr>
            <w:tcW w:w="1134" w:type="dxa"/>
            <w:tcBorders>
              <w:top w:val="nil"/>
              <w:left w:val="nil"/>
              <w:bottom w:val="single" w:sz="4" w:space="0" w:color="auto"/>
              <w:right w:val="nil"/>
            </w:tcBorders>
            <w:shd w:val="clear" w:color="000000" w:fill="FFFFFF"/>
            <w:noWrap/>
            <w:vAlign w:val="center"/>
            <w:hideMark/>
          </w:tcPr>
          <w:p w14:paraId="566DB1E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տ</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94DFB2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w:t>
            </w:r>
          </w:p>
        </w:tc>
        <w:tc>
          <w:tcPr>
            <w:tcW w:w="1275" w:type="dxa"/>
            <w:tcBorders>
              <w:top w:val="nil"/>
              <w:left w:val="nil"/>
              <w:bottom w:val="single" w:sz="4" w:space="0" w:color="auto"/>
              <w:right w:val="single" w:sz="4" w:space="0" w:color="auto"/>
            </w:tcBorders>
            <w:shd w:val="clear" w:color="auto" w:fill="auto"/>
            <w:noWrap/>
            <w:vAlign w:val="center"/>
            <w:hideMark/>
          </w:tcPr>
          <w:p w14:paraId="4FA7D42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3690</w:t>
            </w:r>
          </w:p>
        </w:tc>
        <w:tc>
          <w:tcPr>
            <w:tcW w:w="1457" w:type="dxa"/>
            <w:tcBorders>
              <w:top w:val="nil"/>
              <w:left w:val="nil"/>
              <w:bottom w:val="single" w:sz="4" w:space="0" w:color="auto"/>
              <w:right w:val="single" w:sz="4" w:space="0" w:color="auto"/>
            </w:tcBorders>
            <w:shd w:val="clear" w:color="auto" w:fill="auto"/>
            <w:noWrap/>
            <w:vAlign w:val="center"/>
            <w:hideMark/>
          </w:tcPr>
          <w:p w14:paraId="74832B6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18450</w:t>
            </w:r>
          </w:p>
        </w:tc>
      </w:tr>
      <w:tr w:rsidR="00FE4C51" w:rsidRPr="00FE4C51" w14:paraId="1E3A4909" w14:textId="77777777" w:rsidTr="00337420">
        <w:trPr>
          <w:trHeight w:val="8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7551931"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06B42740" w14:textId="77777777" w:rsidR="00FE4C51" w:rsidRPr="00FE4C51" w:rsidRDefault="00FE4C51" w:rsidP="00FE4C51">
            <w:pPr>
              <w:rPr>
                <w:rFonts w:ascii="GHEA Grapalat" w:hAnsi="GHEA Grapalat" w:cs="Arial"/>
                <w:b/>
                <w:bCs/>
                <w:color w:val="000000"/>
                <w:u w:val="single"/>
              </w:rPr>
            </w:pPr>
            <w:r w:rsidRPr="00FE4C51">
              <w:rPr>
                <w:rFonts w:ascii="GHEA Grapalat" w:hAnsi="GHEA Grapalat" w:cs="Arial"/>
                <w:b/>
                <w:bCs/>
                <w:color w:val="000000"/>
                <w:u w:val="single"/>
              </w:rPr>
              <w:t>Շինարարական աշխատանքների իրականացում</w:t>
            </w:r>
          </w:p>
        </w:tc>
        <w:tc>
          <w:tcPr>
            <w:tcW w:w="1134" w:type="dxa"/>
            <w:tcBorders>
              <w:top w:val="nil"/>
              <w:left w:val="nil"/>
              <w:bottom w:val="single" w:sz="4" w:space="0" w:color="auto"/>
              <w:right w:val="nil"/>
            </w:tcBorders>
            <w:shd w:val="clear" w:color="000000" w:fill="FFFFFF"/>
            <w:noWrap/>
            <w:vAlign w:val="center"/>
            <w:hideMark/>
          </w:tcPr>
          <w:p w14:paraId="48526970"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CA3C774"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522777D8"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4F2D76FB"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6429ED33" w14:textId="77777777" w:rsidTr="00337420">
        <w:trPr>
          <w:trHeight w:val="160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D10AD8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nil"/>
              <w:left w:val="nil"/>
              <w:bottom w:val="single" w:sz="4" w:space="0" w:color="auto"/>
              <w:right w:val="single" w:sz="4" w:space="0" w:color="auto"/>
            </w:tcBorders>
            <w:shd w:val="clear" w:color="auto" w:fill="auto"/>
            <w:vAlign w:val="center"/>
            <w:hideMark/>
          </w:tcPr>
          <w:p w14:paraId="43DE8E14" w14:textId="77777777" w:rsidR="00FE4C51" w:rsidRPr="00FE4C51" w:rsidRDefault="00FE4C51" w:rsidP="00FE4C51">
            <w:pPr>
              <w:rPr>
                <w:rFonts w:ascii="GHEA Grapalat" w:hAnsi="GHEA Grapalat" w:cs="Arial"/>
                <w:color w:val="000000"/>
              </w:rPr>
            </w:pPr>
            <w:r w:rsidRPr="00FE4C51">
              <w:rPr>
                <w:rFonts w:ascii="GHEA Grapalat" w:hAnsi="GHEA Grapalat" w:cs="Arial"/>
                <w:color w:val="000000"/>
              </w:rPr>
              <w:t xml:space="preserve">Միջնորմերի կառուցում 12.5մմ հաստությամբ ջրակայուն գիպսաստվարաթղթով մետաղական հիմնակմախքով (միջնորմի հաստությունը 10սմ)  </w:t>
            </w:r>
          </w:p>
        </w:tc>
        <w:tc>
          <w:tcPr>
            <w:tcW w:w="1134" w:type="dxa"/>
            <w:tcBorders>
              <w:top w:val="nil"/>
              <w:left w:val="nil"/>
              <w:bottom w:val="single" w:sz="4" w:space="0" w:color="auto"/>
              <w:right w:val="single" w:sz="4" w:space="0" w:color="auto"/>
            </w:tcBorders>
            <w:shd w:val="clear" w:color="auto" w:fill="auto"/>
            <w:noWrap/>
            <w:vAlign w:val="center"/>
            <w:hideMark/>
          </w:tcPr>
          <w:p w14:paraId="4BFD744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5562878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w:t>
            </w:r>
          </w:p>
        </w:tc>
        <w:tc>
          <w:tcPr>
            <w:tcW w:w="1275" w:type="dxa"/>
            <w:tcBorders>
              <w:top w:val="nil"/>
              <w:left w:val="nil"/>
              <w:bottom w:val="single" w:sz="4" w:space="0" w:color="auto"/>
              <w:right w:val="single" w:sz="4" w:space="0" w:color="auto"/>
            </w:tcBorders>
            <w:shd w:val="clear" w:color="auto" w:fill="auto"/>
            <w:noWrap/>
            <w:vAlign w:val="center"/>
            <w:hideMark/>
          </w:tcPr>
          <w:p w14:paraId="3FF7428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w:t>
            </w:r>
          </w:p>
        </w:tc>
        <w:tc>
          <w:tcPr>
            <w:tcW w:w="1457" w:type="dxa"/>
            <w:tcBorders>
              <w:top w:val="nil"/>
              <w:left w:val="nil"/>
              <w:bottom w:val="single" w:sz="4" w:space="0" w:color="auto"/>
              <w:right w:val="single" w:sz="4" w:space="0" w:color="auto"/>
            </w:tcBorders>
            <w:shd w:val="clear" w:color="auto" w:fill="auto"/>
            <w:noWrap/>
            <w:vAlign w:val="center"/>
            <w:hideMark/>
          </w:tcPr>
          <w:p w14:paraId="0BC01D1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300000</w:t>
            </w:r>
          </w:p>
        </w:tc>
      </w:tr>
      <w:tr w:rsidR="00FE4C51" w:rsidRPr="00FE4C51" w14:paraId="0133AE5A" w14:textId="77777777" w:rsidTr="00337420">
        <w:trPr>
          <w:trHeight w:val="6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77DAD8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2D0A6BF0" w14:textId="77777777" w:rsidR="00624BE4" w:rsidRDefault="00FE4C51" w:rsidP="00FE4C51">
            <w:pPr>
              <w:rPr>
                <w:rFonts w:ascii="GHEA Grapalat" w:hAnsi="GHEA Grapalat" w:cs="Arial"/>
                <w:color w:val="000000"/>
              </w:rPr>
            </w:pPr>
            <w:r w:rsidRPr="00FE4C51">
              <w:rPr>
                <w:rFonts w:ascii="GHEA Grapalat" w:hAnsi="GHEA Grapalat" w:cs="Arial"/>
                <w:color w:val="000000"/>
              </w:rPr>
              <w:t>Փրփրապլաստ (ուղղահայաց</w:t>
            </w:r>
            <w:r w:rsidRPr="00FE4C51">
              <w:rPr>
                <w:rFonts w:ascii="Calibri" w:hAnsi="Calibri" w:cs="Calibri"/>
                <w:color w:val="000000"/>
              </w:rPr>
              <w:t> </w:t>
            </w:r>
            <w:r w:rsidRPr="00FE4C51">
              <w:rPr>
                <w:rFonts w:ascii="GHEA Grapalat" w:hAnsi="GHEA Grapalat" w:cs="Arial"/>
                <w:color w:val="000000"/>
              </w:rPr>
              <w:t xml:space="preserve"> </w:t>
            </w:r>
          </w:p>
          <w:p w14:paraId="6B779C8A" w14:textId="03DBAD68" w:rsidR="00FE4C51" w:rsidRPr="00FE4C51" w:rsidRDefault="00FE4C51" w:rsidP="00FE4C51">
            <w:pPr>
              <w:rPr>
                <w:rFonts w:ascii="GHEA Grapalat" w:hAnsi="GHEA Grapalat" w:cs="Arial"/>
                <w:color w:val="000000"/>
              </w:rPr>
            </w:pPr>
            <w:r w:rsidRPr="00FE4C51">
              <w:rPr>
                <w:rFonts w:ascii="GHEA Grapalat" w:hAnsi="GHEA Grapalat" w:cs="GHEA Grapalat"/>
                <w:color w:val="000000"/>
              </w:rPr>
              <w:t>կարաններ</w:t>
            </w:r>
            <w:r w:rsidRPr="00FE4C51">
              <w:rPr>
                <w:rFonts w:ascii="GHEA Grapalat" w:hAnsi="GHEA Grapalat" w:cs="Arial"/>
                <w:color w:val="000000"/>
              </w:rPr>
              <w:t xml:space="preserve"> )</w:t>
            </w:r>
          </w:p>
        </w:tc>
        <w:tc>
          <w:tcPr>
            <w:tcW w:w="1134" w:type="dxa"/>
            <w:tcBorders>
              <w:top w:val="nil"/>
              <w:left w:val="nil"/>
              <w:bottom w:val="single" w:sz="4" w:space="0" w:color="auto"/>
              <w:right w:val="nil"/>
            </w:tcBorders>
            <w:shd w:val="clear" w:color="000000" w:fill="FFFFFF"/>
            <w:noWrap/>
            <w:vAlign w:val="center"/>
            <w:hideMark/>
          </w:tcPr>
          <w:p w14:paraId="66BD3B5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4995C8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0.9</w:t>
            </w:r>
          </w:p>
        </w:tc>
        <w:tc>
          <w:tcPr>
            <w:tcW w:w="1275" w:type="dxa"/>
            <w:tcBorders>
              <w:top w:val="nil"/>
              <w:left w:val="nil"/>
              <w:bottom w:val="single" w:sz="4" w:space="0" w:color="auto"/>
              <w:right w:val="single" w:sz="4" w:space="0" w:color="auto"/>
            </w:tcBorders>
            <w:shd w:val="clear" w:color="auto" w:fill="auto"/>
            <w:noWrap/>
            <w:vAlign w:val="center"/>
            <w:hideMark/>
          </w:tcPr>
          <w:p w14:paraId="0A7F998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w:t>
            </w:r>
          </w:p>
        </w:tc>
        <w:tc>
          <w:tcPr>
            <w:tcW w:w="1457" w:type="dxa"/>
            <w:tcBorders>
              <w:top w:val="nil"/>
              <w:left w:val="nil"/>
              <w:bottom w:val="single" w:sz="4" w:space="0" w:color="auto"/>
              <w:right w:val="single" w:sz="4" w:space="0" w:color="auto"/>
            </w:tcBorders>
            <w:shd w:val="clear" w:color="auto" w:fill="auto"/>
            <w:noWrap/>
            <w:vAlign w:val="center"/>
            <w:hideMark/>
          </w:tcPr>
          <w:p w14:paraId="5C31E53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4500</w:t>
            </w:r>
          </w:p>
        </w:tc>
      </w:tr>
      <w:tr w:rsidR="00FE4C51" w:rsidRPr="00FE4C51" w14:paraId="13B6F2E6" w14:textId="77777777" w:rsidTr="00624BE4">
        <w:trPr>
          <w:trHeight w:val="45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6B462B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413C3D9B" w14:textId="77777777" w:rsidR="00FE4C51" w:rsidRPr="00FE4C51" w:rsidRDefault="00FE4C51" w:rsidP="00FE4C51">
            <w:pPr>
              <w:rPr>
                <w:rFonts w:ascii="GHEA Grapalat" w:hAnsi="GHEA Grapalat" w:cs="Arial"/>
                <w:color w:val="000000"/>
              </w:rPr>
            </w:pPr>
            <w:r w:rsidRPr="00FE4C51">
              <w:rPr>
                <w:rFonts w:ascii="GHEA Grapalat" w:hAnsi="GHEA Grapalat" w:cs="Arial"/>
                <w:color w:val="000000"/>
              </w:rPr>
              <w:t>Թղթյա ժապավեն կարանների համար</w:t>
            </w:r>
          </w:p>
        </w:tc>
        <w:tc>
          <w:tcPr>
            <w:tcW w:w="1134" w:type="dxa"/>
            <w:tcBorders>
              <w:top w:val="nil"/>
              <w:left w:val="nil"/>
              <w:bottom w:val="single" w:sz="4" w:space="0" w:color="auto"/>
              <w:right w:val="nil"/>
            </w:tcBorders>
            <w:shd w:val="clear" w:color="000000" w:fill="FFFFFF"/>
            <w:noWrap/>
            <w:vAlign w:val="center"/>
            <w:hideMark/>
          </w:tcPr>
          <w:p w14:paraId="3F1445E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7CAFD5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120</w:t>
            </w:r>
          </w:p>
        </w:tc>
        <w:tc>
          <w:tcPr>
            <w:tcW w:w="1275" w:type="dxa"/>
            <w:tcBorders>
              <w:top w:val="nil"/>
              <w:left w:val="nil"/>
              <w:bottom w:val="single" w:sz="4" w:space="0" w:color="auto"/>
              <w:right w:val="single" w:sz="4" w:space="0" w:color="auto"/>
            </w:tcBorders>
            <w:shd w:val="clear" w:color="auto" w:fill="auto"/>
            <w:noWrap/>
            <w:vAlign w:val="center"/>
            <w:hideMark/>
          </w:tcPr>
          <w:p w14:paraId="116602E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w:t>
            </w:r>
          </w:p>
        </w:tc>
        <w:tc>
          <w:tcPr>
            <w:tcW w:w="1457" w:type="dxa"/>
            <w:tcBorders>
              <w:top w:val="nil"/>
              <w:left w:val="nil"/>
              <w:bottom w:val="single" w:sz="4" w:space="0" w:color="auto"/>
              <w:right w:val="single" w:sz="4" w:space="0" w:color="auto"/>
            </w:tcBorders>
            <w:shd w:val="clear" w:color="auto" w:fill="auto"/>
            <w:noWrap/>
            <w:vAlign w:val="center"/>
            <w:hideMark/>
          </w:tcPr>
          <w:p w14:paraId="118AC51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96000</w:t>
            </w:r>
          </w:p>
        </w:tc>
      </w:tr>
      <w:tr w:rsidR="00FE4C51" w:rsidRPr="00FE4C51" w14:paraId="011034B5" w14:textId="77777777" w:rsidTr="00337420">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C910D3C"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13B5B308" w14:textId="77777777" w:rsidR="00FE4C51" w:rsidRPr="00FE4C51" w:rsidRDefault="00FE4C51" w:rsidP="00FE4C51">
            <w:pPr>
              <w:rPr>
                <w:rFonts w:ascii="GHEA Grapalat" w:hAnsi="GHEA Grapalat" w:cs="Arial"/>
                <w:b/>
                <w:bCs/>
                <w:color w:val="000000"/>
                <w:u w:val="single"/>
              </w:rPr>
            </w:pPr>
            <w:r w:rsidRPr="00FE4C51">
              <w:rPr>
                <w:rFonts w:ascii="GHEA Grapalat" w:hAnsi="GHEA Grapalat" w:cs="Arial"/>
                <w:b/>
                <w:bCs/>
                <w:color w:val="000000"/>
                <w:u w:val="single"/>
              </w:rPr>
              <w:t>Բացվածքներ</w:t>
            </w:r>
          </w:p>
        </w:tc>
        <w:tc>
          <w:tcPr>
            <w:tcW w:w="1134" w:type="dxa"/>
            <w:tcBorders>
              <w:top w:val="nil"/>
              <w:left w:val="nil"/>
              <w:bottom w:val="single" w:sz="4" w:space="0" w:color="auto"/>
              <w:right w:val="nil"/>
            </w:tcBorders>
            <w:shd w:val="clear" w:color="000000" w:fill="FFFFFF"/>
            <w:noWrap/>
            <w:vAlign w:val="center"/>
            <w:hideMark/>
          </w:tcPr>
          <w:p w14:paraId="3CA1F3AD"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C0E0F69"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327207A3"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5B9BBF8C"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34EEFED3" w14:textId="77777777" w:rsidTr="00337420">
        <w:trPr>
          <w:trHeight w:val="10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2A4DF"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BE3CA" w14:textId="77777777" w:rsidR="00FE4C51" w:rsidRPr="00FE4C51" w:rsidRDefault="00FE4C51" w:rsidP="00FE4C51">
            <w:pPr>
              <w:rPr>
                <w:rFonts w:ascii="GHEA Grapalat" w:hAnsi="GHEA Grapalat" w:cs="Calibri"/>
                <w:color w:val="000000"/>
                <w:sz w:val="22"/>
                <w:szCs w:val="22"/>
              </w:rPr>
            </w:pPr>
            <w:r w:rsidRPr="00FE4C51">
              <w:rPr>
                <w:rFonts w:ascii="GHEA Grapalat" w:hAnsi="GHEA Grapalat" w:cs="Arial"/>
                <w:color w:val="000000"/>
                <w:sz w:val="22"/>
                <w:szCs w:val="22"/>
              </w:rPr>
              <w:t>Ալյումինե</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բլոկով</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դուռ</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սպիտակ</w:t>
            </w:r>
            <w:r w:rsidRPr="00FE4C51">
              <w:rPr>
                <w:rFonts w:ascii="GHEA Grapalat" w:hAnsi="GHEA Grapalat" w:cs="Calibri"/>
                <w:color w:val="000000"/>
                <w:sz w:val="22"/>
                <w:szCs w:val="22"/>
              </w:rPr>
              <w:t>, 60</w:t>
            </w:r>
            <w:r w:rsidRPr="00FE4C51">
              <w:rPr>
                <w:rFonts w:ascii="GHEA Grapalat" w:hAnsi="GHEA Grapalat" w:cs="Arial"/>
                <w:color w:val="000000"/>
                <w:sz w:val="22"/>
                <w:szCs w:val="22"/>
              </w:rPr>
              <w:t>մմ</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հաստ</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ջերմակամուրջով</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ապակեփաթեթով</w:t>
            </w:r>
            <w:r w:rsidRPr="00FE4C51">
              <w:rPr>
                <w:rFonts w:ascii="GHEA Grapalat" w:hAnsi="GHEA Grapalat" w:cs="Calibri"/>
                <w:color w:val="000000"/>
                <w:sz w:val="22"/>
                <w:szCs w:val="22"/>
              </w:rPr>
              <w:t xml:space="preserve"> 4+4</w:t>
            </w:r>
            <w:r w:rsidRPr="00FE4C51">
              <w:rPr>
                <w:rFonts w:ascii="GHEA Grapalat" w:hAnsi="GHEA Grapalat" w:cs="Arial"/>
                <w:color w:val="000000"/>
                <w:sz w:val="22"/>
                <w:szCs w:val="22"/>
              </w:rPr>
              <w:t>մմ</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պրոֆիլ</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արտերկիր</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փականներով</w:t>
            </w:r>
            <w:r w:rsidRPr="00FE4C51">
              <w:rPr>
                <w:rFonts w:ascii="GHEA Grapalat" w:hAnsi="GHEA Grapalat" w:cs="Calibri"/>
                <w:color w:val="000000"/>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EAD7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0F25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EAE9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100000</w:t>
            </w:r>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D3B7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600000</w:t>
            </w:r>
          </w:p>
        </w:tc>
      </w:tr>
      <w:tr w:rsidR="00FE4C51" w:rsidRPr="00FE4C51" w14:paraId="7ED959BA" w14:textId="77777777" w:rsidTr="00337420">
        <w:trPr>
          <w:trHeight w:val="7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2C024"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lastRenderedPageBreak/>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1F69A" w14:textId="77777777" w:rsidR="00FE4C51" w:rsidRPr="00FE4C51" w:rsidRDefault="00FE4C51" w:rsidP="00FE4C51">
            <w:pPr>
              <w:rPr>
                <w:rFonts w:ascii="GHEA Grapalat" w:hAnsi="GHEA Grapalat" w:cs="Calibri"/>
                <w:color w:val="000000"/>
                <w:sz w:val="22"/>
                <w:szCs w:val="22"/>
              </w:rPr>
            </w:pPr>
            <w:r w:rsidRPr="00FE4C51">
              <w:rPr>
                <w:rFonts w:ascii="GHEA Grapalat" w:hAnsi="GHEA Grapalat" w:cs="Arial"/>
                <w:color w:val="000000"/>
                <w:sz w:val="22"/>
                <w:szCs w:val="22"/>
              </w:rPr>
              <w:t>Մետաղապլաստե</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բլոկով</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դուռ</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սիտակ</w:t>
            </w:r>
            <w:r w:rsidRPr="00FE4C51">
              <w:rPr>
                <w:rFonts w:ascii="GHEA Grapalat" w:hAnsi="GHEA Grapalat" w:cs="Calibri"/>
                <w:color w:val="000000"/>
                <w:sz w:val="22"/>
                <w:szCs w:val="22"/>
              </w:rPr>
              <w:t xml:space="preserve"> 60</w:t>
            </w:r>
            <w:r w:rsidRPr="00FE4C51">
              <w:rPr>
                <w:rFonts w:ascii="GHEA Grapalat" w:hAnsi="GHEA Grapalat" w:cs="Arial"/>
                <w:color w:val="000000"/>
                <w:sz w:val="22"/>
                <w:szCs w:val="22"/>
              </w:rPr>
              <w:t>մմ</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հաստությամբ</w:t>
            </w:r>
            <w:r w:rsidRPr="00FE4C51">
              <w:rPr>
                <w:rFonts w:ascii="GHEA Grapalat" w:hAnsi="GHEA Grapalat" w:cs="Calibri"/>
                <w:color w:val="000000"/>
                <w:sz w:val="22"/>
                <w:szCs w:val="22"/>
              </w:rPr>
              <w:t xml:space="preserve"> ) </w:t>
            </w:r>
            <w:r w:rsidRPr="00FE4C51">
              <w:rPr>
                <w:rFonts w:ascii="GHEA Grapalat" w:hAnsi="GHEA Grapalat" w:cs="Arial"/>
                <w:color w:val="000000"/>
                <w:sz w:val="22"/>
                <w:szCs w:val="22"/>
              </w:rPr>
              <w:t>փականներով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E3D6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488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907D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87500</w:t>
            </w:r>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E575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140000</w:t>
            </w:r>
          </w:p>
        </w:tc>
      </w:tr>
      <w:tr w:rsidR="00FE4C51" w:rsidRPr="00FE4C51" w14:paraId="26FF4FE7" w14:textId="77777777" w:rsidTr="00337420">
        <w:trPr>
          <w:trHeight w:val="7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42C74"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F3A4FF4" w14:textId="77777777" w:rsidR="00FE4C51" w:rsidRPr="00FE4C51" w:rsidRDefault="00FE4C51" w:rsidP="00FE4C51">
            <w:pPr>
              <w:rPr>
                <w:rFonts w:ascii="GHEA Grapalat" w:hAnsi="GHEA Grapalat" w:cs="Calibri"/>
                <w:color w:val="000000"/>
                <w:sz w:val="22"/>
                <w:szCs w:val="22"/>
              </w:rPr>
            </w:pPr>
            <w:r w:rsidRPr="00FE4C51">
              <w:rPr>
                <w:rFonts w:ascii="GHEA Grapalat" w:hAnsi="GHEA Grapalat" w:cs="Arial"/>
                <w:color w:val="000000"/>
                <w:sz w:val="22"/>
                <w:szCs w:val="22"/>
              </w:rPr>
              <w:t>Առկա</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ալյումինե</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բլոկով</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դռների</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ապամոնտաժում</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և</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տեղադրում</w:t>
            </w:r>
            <w:r w:rsidRPr="00FE4C51">
              <w:rPr>
                <w:rFonts w:ascii="GHEA Grapalat" w:hAnsi="GHEA Grapalat" w:cs="Calibri"/>
                <w:color w:val="000000"/>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1A408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2B0CE8"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439AF63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6000</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14:paraId="2AE4CFA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18000</w:t>
            </w:r>
          </w:p>
        </w:tc>
      </w:tr>
      <w:tr w:rsidR="00FE4C51" w:rsidRPr="00FE4C51" w14:paraId="1882BEFC" w14:textId="77777777" w:rsidTr="00337420">
        <w:trPr>
          <w:trHeight w:val="7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BA90BA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0F313BD2" w14:textId="77777777" w:rsidR="00FE4C51" w:rsidRPr="00FE4C51" w:rsidRDefault="00FE4C51" w:rsidP="00FE4C51">
            <w:pPr>
              <w:rPr>
                <w:rFonts w:ascii="GHEA Grapalat" w:hAnsi="GHEA Grapalat" w:cs="Calibri"/>
                <w:color w:val="000000"/>
                <w:sz w:val="22"/>
                <w:szCs w:val="22"/>
              </w:rPr>
            </w:pPr>
            <w:r w:rsidRPr="00FE4C51">
              <w:rPr>
                <w:rFonts w:ascii="GHEA Grapalat" w:hAnsi="GHEA Grapalat" w:cs="Arial"/>
                <w:color w:val="000000"/>
                <w:sz w:val="22"/>
                <w:szCs w:val="22"/>
              </w:rPr>
              <w:t>Դռան</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փականների</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փոխարինում</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Պատվիրատուի</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հետ</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համաձայնեցնելով</w:t>
            </w:r>
            <w:r w:rsidRPr="00FE4C51">
              <w:rPr>
                <w:rFonts w:ascii="GHEA Grapalat" w:hAnsi="GHEA Grapalat" w:cs="Calibri"/>
                <w:color w:val="00000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ED0B09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auto" w:fill="auto"/>
            <w:noWrap/>
            <w:vAlign w:val="center"/>
            <w:hideMark/>
          </w:tcPr>
          <w:p w14:paraId="57129D3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12</w:t>
            </w:r>
          </w:p>
        </w:tc>
        <w:tc>
          <w:tcPr>
            <w:tcW w:w="1275" w:type="dxa"/>
            <w:tcBorders>
              <w:top w:val="nil"/>
              <w:left w:val="nil"/>
              <w:bottom w:val="single" w:sz="4" w:space="0" w:color="auto"/>
              <w:right w:val="single" w:sz="4" w:space="0" w:color="auto"/>
            </w:tcBorders>
            <w:shd w:val="clear" w:color="auto" w:fill="auto"/>
            <w:noWrap/>
            <w:vAlign w:val="center"/>
            <w:hideMark/>
          </w:tcPr>
          <w:p w14:paraId="0027230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12000</w:t>
            </w:r>
          </w:p>
        </w:tc>
        <w:tc>
          <w:tcPr>
            <w:tcW w:w="1457" w:type="dxa"/>
            <w:tcBorders>
              <w:top w:val="nil"/>
              <w:left w:val="nil"/>
              <w:bottom w:val="single" w:sz="4" w:space="0" w:color="auto"/>
              <w:right w:val="single" w:sz="4" w:space="0" w:color="auto"/>
            </w:tcBorders>
            <w:shd w:val="clear" w:color="auto" w:fill="auto"/>
            <w:noWrap/>
            <w:vAlign w:val="center"/>
            <w:hideMark/>
          </w:tcPr>
          <w:p w14:paraId="78776C4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144000</w:t>
            </w:r>
          </w:p>
        </w:tc>
      </w:tr>
      <w:tr w:rsidR="00FE4C51" w:rsidRPr="00FE4C51" w14:paraId="35580607" w14:textId="77777777" w:rsidTr="00337420">
        <w:trPr>
          <w:trHeight w:val="7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AE598E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052770BF" w14:textId="77777777" w:rsidR="00FE4C51" w:rsidRPr="00FE4C51" w:rsidRDefault="00FE4C51" w:rsidP="00FE4C51">
            <w:pPr>
              <w:rPr>
                <w:rFonts w:ascii="GHEA Grapalat" w:hAnsi="GHEA Grapalat" w:cs="Calibri"/>
                <w:color w:val="000000"/>
                <w:sz w:val="22"/>
                <w:szCs w:val="22"/>
              </w:rPr>
            </w:pPr>
            <w:r w:rsidRPr="00FE4C51">
              <w:rPr>
                <w:rFonts w:ascii="GHEA Grapalat" w:hAnsi="GHEA Grapalat" w:cs="Arial"/>
                <w:color w:val="000000"/>
                <w:sz w:val="22"/>
                <w:szCs w:val="22"/>
              </w:rPr>
              <w:t>Դռան</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փականի</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փոխարինում</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Պատվիրատուի</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հետ</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համաձայնեցնելով</w:t>
            </w:r>
            <w:r w:rsidRPr="00FE4C51">
              <w:rPr>
                <w:rFonts w:ascii="GHEA Grapalat" w:hAnsi="GHEA Grapalat" w:cs="Calibri"/>
                <w:color w:val="00000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551D040F"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auto" w:fill="auto"/>
            <w:noWrap/>
            <w:vAlign w:val="center"/>
            <w:hideMark/>
          </w:tcPr>
          <w:p w14:paraId="5531A7E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1275" w:type="dxa"/>
            <w:tcBorders>
              <w:top w:val="nil"/>
              <w:left w:val="nil"/>
              <w:bottom w:val="single" w:sz="4" w:space="0" w:color="auto"/>
              <w:right w:val="single" w:sz="4" w:space="0" w:color="auto"/>
            </w:tcBorders>
            <w:shd w:val="clear" w:color="auto" w:fill="auto"/>
            <w:noWrap/>
            <w:vAlign w:val="center"/>
            <w:hideMark/>
          </w:tcPr>
          <w:p w14:paraId="6D0293A4"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25000</w:t>
            </w:r>
          </w:p>
        </w:tc>
        <w:tc>
          <w:tcPr>
            <w:tcW w:w="1457" w:type="dxa"/>
            <w:tcBorders>
              <w:top w:val="nil"/>
              <w:left w:val="nil"/>
              <w:bottom w:val="single" w:sz="4" w:space="0" w:color="auto"/>
              <w:right w:val="single" w:sz="4" w:space="0" w:color="auto"/>
            </w:tcBorders>
            <w:shd w:val="clear" w:color="auto" w:fill="auto"/>
            <w:noWrap/>
            <w:vAlign w:val="center"/>
            <w:hideMark/>
          </w:tcPr>
          <w:p w14:paraId="16E6F52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25000</w:t>
            </w:r>
          </w:p>
        </w:tc>
      </w:tr>
      <w:tr w:rsidR="00FE4C51" w:rsidRPr="00FE4C51" w14:paraId="7D37E95D" w14:textId="77777777" w:rsidTr="00337420">
        <w:trPr>
          <w:trHeight w:val="5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CEC161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5818E24C" w14:textId="77777777" w:rsidR="00FE4C51" w:rsidRPr="00FE4C51" w:rsidRDefault="00FE4C51" w:rsidP="00FE4C51">
            <w:pPr>
              <w:rPr>
                <w:rFonts w:ascii="GHEA Grapalat" w:hAnsi="GHEA Grapalat" w:cs="Calibri"/>
                <w:color w:val="000000"/>
                <w:sz w:val="22"/>
                <w:szCs w:val="22"/>
              </w:rPr>
            </w:pPr>
            <w:r w:rsidRPr="00FE4C51">
              <w:rPr>
                <w:rFonts w:ascii="GHEA Grapalat" w:hAnsi="GHEA Grapalat" w:cs="Arial"/>
                <w:color w:val="000000"/>
                <w:sz w:val="22"/>
                <w:szCs w:val="22"/>
              </w:rPr>
              <w:t>Շերտավարագույրների</w:t>
            </w:r>
            <w:r w:rsidRPr="00FE4C51">
              <w:rPr>
                <w:rFonts w:ascii="GHEA Grapalat" w:hAnsi="GHEA Grapalat" w:cs="Calibri"/>
                <w:color w:val="000000"/>
                <w:sz w:val="22"/>
                <w:szCs w:val="22"/>
              </w:rPr>
              <w:t xml:space="preserve"> </w:t>
            </w:r>
            <w:r w:rsidRPr="00FE4C51">
              <w:rPr>
                <w:rFonts w:ascii="GHEA Grapalat" w:hAnsi="GHEA Grapalat" w:cs="Arial"/>
                <w:color w:val="000000"/>
                <w:sz w:val="22"/>
                <w:szCs w:val="22"/>
              </w:rPr>
              <w:t>տեղադրում</w:t>
            </w:r>
          </w:p>
        </w:tc>
        <w:tc>
          <w:tcPr>
            <w:tcW w:w="1134" w:type="dxa"/>
            <w:tcBorders>
              <w:top w:val="nil"/>
              <w:left w:val="nil"/>
              <w:bottom w:val="single" w:sz="4" w:space="0" w:color="auto"/>
              <w:right w:val="single" w:sz="4" w:space="0" w:color="auto"/>
            </w:tcBorders>
            <w:shd w:val="clear" w:color="auto" w:fill="auto"/>
            <w:noWrap/>
            <w:vAlign w:val="center"/>
            <w:hideMark/>
          </w:tcPr>
          <w:p w14:paraId="4DAE6B4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3757662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38</w:t>
            </w:r>
          </w:p>
        </w:tc>
        <w:tc>
          <w:tcPr>
            <w:tcW w:w="1275" w:type="dxa"/>
            <w:tcBorders>
              <w:top w:val="nil"/>
              <w:left w:val="nil"/>
              <w:bottom w:val="single" w:sz="4" w:space="0" w:color="auto"/>
              <w:right w:val="single" w:sz="4" w:space="0" w:color="auto"/>
            </w:tcBorders>
            <w:shd w:val="clear" w:color="auto" w:fill="auto"/>
            <w:noWrap/>
            <w:vAlign w:val="center"/>
            <w:hideMark/>
          </w:tcPr>
          <w:p w14:paraId="2EF7BA32"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8400</w:t>
            </w:r>
          </w:p>
        </w:tc>
        <w:tc>
          <w:tcPr>
            <w:tcW w:w="1457" w:type="dxa"/>
            <w:tcBorders>
              <w:top w:val="nil"/>
              <w:left w:val="nil"/>
              <w:bottom w:val="single" w:sz="4" w:space="0" w:color="auto"/>
              <w:right w:val="single" w:sz="4" w:space="0" w:color="auto"/>
            </w:tcBorders>
            <w:shd w:val="clear" w:color="auto" w:fill="auto"/>
            <w:noWrap/>
            <w:vAlign w:val="center"/>
            <w:hideMark/>
          </w:tcPr>
          <w:p w14:paraId="70AECE94"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319200</w:t>
            </w:r>
          </w:p>
        </w:tc>
      </w:tr>
      <w:tr w:rsidR="00FE4C51" w:rsidRPr="00FE4C51" w14:paraId="4E6B7FF4" w14:textId="77777777" w:rsidTr="00337420">
        <w:trPr>
          <w:trHeight w:val="43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500A0AD"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6420EB7B" w14:textId="77777777" w:rsidR="00FE4C51" w:rsidRPr="00FE4C51" w:rsidRDefault="00FE4C51" w:rsidP="00FE4C51">
            <w:pPr>
              <w:rPr>
                <w:rFonts w:ascii="GHEA Grapalat" w:hAnsi="GHEA Grapalat" w:cs="Calibri"/>
                <w:b/>
                <w:bCs/>
                <w:color w:val="000000"/>
                <w:u w:val="single"/>
              </w:rPr>
            </w:pPr>
            <w:r w:rsidRPr="00FE4C51">
              <w:rPr>
                <w:rFonts w:ascii="GHEA Grapalat" w:hAnsi="GHEA Grapalat" w:cs="Arial"/>
                <w:b/>
                <w:bCs/>
                <w:color w:val="000000"/>
                <w:u w:val="single"/>
              </w:rPr>
              <w:t>Հատակներ</w:t>
            </w:r>
          </w:p>
        </w:tc>
        <w:tc>
          <w:tcPr>
            <w:tcW w:w="1134" w:type="dxa"/>
            <w:tcBorders>
              <w:top w:val="nil"/>
              <w:left w:val="nil"/>
              <w:bottom w:val="single" w:sz="4" w:space="0" w:color="auto"/>
              <w:right w:val="nil"/>
            </w:tcBorders>
            <w:shd w:val="clear" w:color="000000" w:fill="FFFFFF"/>
            <w:noWrap/>
            <w:vAlign w:val="center"/>
            <w:hideMark/>
          </w:tcPr>
          <w:p w14:paraId="5DF6B755"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5CE41610"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352F4A04" w14:textId="77777777" w:rsidR="00FE4C51" w:rsidRPr="00FE4C51" w:rsidRDefault="00FE4C51" w:rsidP="00FE4C51">
            <w:pP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72374C00"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580BE1F8" w14:textId="77777777" w:rsidTr="00337420">
        <w:trPr>
          <w:trHeight w:val="88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D18997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nil"/>
              <w:left w:val="nil"/>
              <w:bottom w:val="single" w:sz="4" w:space="0" w:color="auto"/>
              <w:right w:val="single" w:sz="4" w:space="0" w:color="auto"/>
            </w:tcBorders>
            <w:shd w:val="clear" w:color="auto" w:fill="auto"/>
            <w:vAlign w:val="center"/>
            <w:hideMark/>
          </w:tcPr>
          <w:p w14:paraId="03C464AB"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Հարթեցնող շերտի պատրաստում ցեմենտ-ավազային շաղախից 30մմ հաստությամբ</w:t>
            </w:r>
          </w:p>
        </w:tc>
        <w:tc>
          <w:tcPr>
            <w:tcW w:w="1134" w:type="dxa"/>
            <w:tcBorders>
              <w:top w:val="nil"/>
              <w:left w:val="nil"/>
              <w:bottom w:val="single" w:sz="4" w:space="0" w:color="auto"/>
              <w:right w:val="single" w:sz="4" w:space="0" w:color="auto"/>
            </w:tcBorders>
            <w:shd w:val="clear" w:color="auto" w:fill="auto"/>
            <w:noWrap/>
            <w:vAlign w:val="center"/>
            <w:hideMark/>
          </w:tcPr>
          <w:p w14:paraId="20569FF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3643377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w:t>
            </w:r>
          </w:p>
        </w:tc>
        <w:tc>
          <w:tcPr>
            <w:tcW w:w="1275" w:type="dxa"/>
            <w:tcBorders>
              <w:top w:val="nil"/>
              <w:left w:val="nil"/>
              <w:bottom w:val="single" w:sz="4" w:space="0" w:color="auto"/>
              <w:right w:val="single" w:sz="4" w:space="0" w:color="auto"/>
            </w:tcBorders>
            <w:shd w:val="clear" w:color="auto" w:fill="auto"/>
            <w:noWrap/>
            <w:vAlign w:val="center"/>
            <w:hideMark/>
          </w:tcPr>
          <w:p w14:paraId="4BB2E82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w:t>
            </w:r>
          </w:p>
        </w:tc>
        <w:tc>
          <w:tcPr>
            <w:tcW w:w="1457" w:type="dxa"/>
            <w:tcBorders>
              <w:top w:val="nil"/>
              <w:left w:val="nil"/>
              <w:bottom w:val="single" w:sz="4" w:space="0" w:color="auto"/>
              <w:right w:val="single" w:sz="4" w:space="0" w:color="auto"/>
            </w:tcBorders>
            <w:shd w:val="clear" w:color="auto" w:fill="auto"/>
            <w:noWrap/>
            <w:vAlign w:val="center"/>
            <w:hideMark/>
          </w:tcPr>
          <w:p w14:paraId="298114E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10000</w:t>
            </w:r>
          </w:p>
        </w:tc>
      </w:tr>
      <w:tr w:rsidR="00FE4C51" w:rsidRPr="00FE4C51" w14:paraId="2E11F11B" w14:textId="77777777" w:rsidTr="00337420">
        <w:trPr>
          <w:trHeight w:val="6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AE8D13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30AE266F"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Խեցեսալե հատակի իրականացում</w:t>
            </w:r>
            <w:r w:rsidRPr="00FE4C51">
              <w:rPr>
                <w:rFonts w:ascii="Calibri"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053DC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7820B44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w:t>
            </w:r>
          </w:p>
        </w:tc>
        <w:tc>
          <w:tcPr>
            <w:tcW w:w="1275" w:type="dxa"/>
            <w:tcBorders>
              <w:top w:val="nil"/>
              <w:left w:val="nil"/>
              <w:bottom w:val="single" w:sz="4" w:space="0" w:color="auto"/>
              <w:right w:val="single" w:sz="4" w:space="0" w:color="auto"/>
            </w:tcBorders>
            <w:shd w:val="clear" w:color="auto" w:fill="auto"/>
            <w:noWrap/>
            <w:vAlign w:val="center"/>
            <w:hideMark/>
          </w:tcPr>
          <w:p w14:paraId="19B089E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7000</w:t>
            </w:r>
          </w:p>
        </w:tc>
        <w:tc>
          <w:tcPr>
            <w:tcW w:w="1457" w:type="dxa"/>
            <w:tcBorders>
              <w:top w:val="nil"/>
              <w:left w:val="nil"/>
              <w:bottom w:val="single" w:sz="4" w:space="0" w:color="auto"/>
              <w:right w:val="single" w:sz="4" w:space="0" w:color="auto"/>
            </w:tcBorders>
            <w:shd w:val="clear" w:color="auto" w:fill="auto"/>
            <w:noWrap/>
            <w:vAlign w:val="center"/>
            <w:hideMark/>
          </w:tcPr>
          <w:p w14:paraId="24A6CCF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42000</w:t>
            </w:r>
          </w:p>
        </w:tc>
      </w:tr>
      <w:tr w:rsidR="00FE4C51" w:rsidRPr="00FE4C51" w14:paraId="39A14254" w14:textId="77777777" w:rsidTr="00337420">
        <w:trPr>
          <w:trHeight w:val="55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15B5654"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280B8CDD"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 xml:space="preserve"> Շրիշակների իրականացում</w:t>
            </w:r>
          </w:p>
        </w:tc>
        <w:tc>
          <w:tcPr>
            <w:tcW w:w="1134" w:type="dxa"/>
            <w:tcBorders>
              <w:top w:val="nil"/>
              <w:left w:val="nil"/>
              <w:bottom w:val="single" w:sz="4" w:space="0" w:color="auto"/>
              <w:right w:val="nil"/>
            </w:tcBorders>
            <w:shd w:val="clear" w:color="auto" w:fill="auto"/>
            <w:noWrap/>
            <w:vAlign w:val="center"/>
            <w:hideMark/>
          </w:tcPr>
          <w:p w14:paraId="5E27C48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6ABC7B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w:t>
            </w:r>
          </w:p>
        </w:tc>
        <w:tc>
          <w:tcPr>
            <w:tcW w:w="1275" w:type="dxa"/>
            <w:tcBorders>
              <w:top w:val="nil"/>
              <w:left w:val="nil"/>
              <w:bottom w:val="single" w:sz="4" w:space="0" w:color="auto"/>
              <w:right w:val="single" w:sz="4" w:space="0" w:color="auto"/>
            </w:tcBorders>
            <w:shd w:val="clear" w:color="000000" w:fill="FFFFFF"/>
            <w:noWrap/>
            <w:vAlign w:val="center"/>
            <w:hideMark/>
          </w:tcPr>
          <w:p w14:paraId="7718ECD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w:t>
            </w:r>
          </w:p>
        </w:tc>
        <w:tc>
          <w:tcPr>
            <w:tcW w:w="1457" w:type="dxa"/>
            <w:tcBorders>
              <w:top w:val="nil"/>
              <w:left w:val="nil"/>
              <w:bottom w:val="single" w:sz="4" w:space="0" w:color="auto"/>
              <w:right w:val="single" w:sz="4" w:space="0" w:color="auto"/>
            </w:tcBorders>
            <w:shd w:val="clear" w:color="000000" w:fill="FFFFFF"/>
            <w:noWrap/>
            <w:vAlign w:val="center"/>
            <w:hideMark/>
          </w:tcPr>
          <w:p w14:paraId="1243445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120000</w:t>
            </w:r>
          </w:p>
        </w:tc>
      </w:tr>
      <w:tr w:rsidR="00FE4C51" w:rsidRPr="00FE4C51" w14:paraId="5DFF46A1" w14:textId="77777777" w:rsidTr="00337420">
        <w:trPr>
          <w:trHeight w:val="55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A7A54FF"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421BBB97" w14:textId="77777777" w:rsidR="00FE4C51" w:rsidRPr="00FE4C51" w:rsidRDefault="00FE4C51" w:rsidP="00FE4C51">
            <w:pPr>
              <w:rPr>
                <w:rFonts w:ascii="GHEA Grapalat" w:hAnsi="GHEA Grapalat" w:cs="Calibri"/>
                <w:b/>
                <w:bCs/>
                <w:color w:val="000000"/>
                <w:u w:val="single"/>
              </w:rPr>
            </w:pPr>
            <w:r w:rsidRPr="00FE4C51">
              <w:rPr>
                <w:rFonts w:ascii="GHEA Grapalat" w:hAnsi="GHEA Grapalat" w:cs="Calibri"/>
                <w:b/>
                <w:bCs/>
                <w:color w:val="000000"/>
                <w:u w:val="single"/>
              </w:rPr>
              <w:t>Ներքին հարդարման աշխատանքներ</w:t>
            </w:r>
          </w:p>
        </w:tc>
        <w:tc>
          <w:tcPr>
            <w:tcW w:w="1134" w:type="dxa"/>
            <w:tcBorders>
              <w:top w:val="nil"/>
              <w:left w:val="nil"/>
              <w:bottom w:val="single" w:sz="4" w:space="0" w:color="auto"/>
              <w:right w:val="nil"/>
            </w:tcBorders>
            <w:shd w:val="clear" w:color="000000" w:fill="FFFFFF"/>
            <w:noWrap/>
            <w:vAlign w:val="center"/>
            <w:hideMark/>
          </w:tcPr>
          <w:p w14:paraId="3CF85A8F"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1EB6FD76"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6D2665B7" w14:textId="77777777" w:rsidR="00FE4C51" w:rsidRPr="00FE4C51" w:rsidRDefault="00FE4C51" w:rsidP="00FE4C51">
            <w:pP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7519131D"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700EF031" w14:textId="77777777" w:rsidTr="00337420">
        <w:trPr>
          <w:trHeight w:val="79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5457B8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nil"/>
              <w:left w:val="nil"/>
              <w:bottom w:val="single" w:sz="4" w:space="0" w:color="auto"/>
              <w:right w:val="single" w:sz="4" w:space="0" w:color="auto"/>
            </w:tcBorders>
            <w:shd w:val="clear" w:color="auto" w:fill="auto"/>
            <w:vAlign w:val="center"/>
            <w:hideMark/>
          </w:tcPr>
          <w:p w14:paraId="75A00F14"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Պատերի սվաղում ց/ավազային շաղախով բարելավված որակի</w:t>
            </w:r>
          </w:p>
        </w:tc>
        <w:tc>
          <w:tcPr>
            <w:tcW w:w="1134" w:type="dxa"/>
            <w:tcBorders>
              <w:top w:val="nil"/>
              <w:left w:val="nil"/>
              <w:bottom w:val="single" w:sz="4" w:space="0" w:color="auto"/>
              <w:right w:val="single" w:sz="4" w:space="0" w:color="auto"/>
            </w:tcBorders>
            <w:shd w:val="clear" w:color="auto" w:fill="auto"/>
            <w:noWrap/>
            <w:vAlign w:val="center"/>
            <w:hideMark/>
          </w:tcPr>
          <w:p w14:paraId="186F5ED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0396193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w:t>
            </w:r>
          </w:p>
        </w:tc>
        <w:tc>
          <w:tcPr>
            <w:tcW w:w="1275" w:type="dxa"/>
            <w:tcBorders>
              <w:top w:val="nil"/>
              <w:left w:val="nil"/>
              <w:bottom w:val="single" w:sz="4" w:space="0" w:color="auto"/>
              <w:right w:val="single" w:sz="4" w:space="0" w:color="auto"/>
            </w:tcBorders>
            <w:shd w:val="clear" w:color="000000" w:fill="FFFFFF"/>
            <w:noWrap/>
            <w:vAlign w:val="center"/>
            <w:hideMark/>
          </w:tcPr>
          <w:p w14:paraId="3052859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w:t>
            </w:r>
          </w:p>
        </w:tc>
        <w:tc>
          <w:tcPr>
            <w:tcW w:w="1457" w:type="dxa"/>
            <w:tcBorders>
              <w:top w:val="nil"/>
              <w:left w:val="nil"/>
              <w:bottom w:val="single" w:sz="4" w:space="0" w:color="auto"/>
              <w:right w:val="single" w:sz="4" w:space="0" w:color="auto"/>
            </w:tcBorders>
            <w:shd w:val="clear" w:color="000000" w:fill="FFFFFF"/>
            <w:noWrap/>
            <w:vAlign w:val="center"/>
            <w:hideMark/>
          </w:tcPr>
          <w:p w14:paraId="68DC8CB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50000</w:t>
            </w:r>
          </w:p>
        </w:tc>
      </w:tr>
      <w:tr w:rsidR="00FE4C51" w:rsidRPr="00FE4C51" w14:paraId="223A693A" w14:textId="77777777" w:rsidTr="00337420">
        <w:trPr>
          <w:trHeight w:val="8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8216BF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0538507B"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Դռների և պատուհանների շեպերի գաջե սվաղում</w:t>
            </w:r>
          </w:p>
        </w:tc>
        <w:tc>
          <w:tcPr>
            <w:tcW w:w="1134" w:type="dxa"/>
            <w:tcBorders>
              <w:top w:val="nil"/>
              <w:left w:val="nil"/>
              <w:bottom w:val="single" w:sz="4" w:space="0" w:color="auto"/>
              <w:right w:val="single" w:sz="4" w:space="0" w:color="auto"/>
            </w:tcBorders>
            <w:shd w:val="clear" w:color="auto" w:fill="auto"/>
            <w:noWrap/>
            <w:vAlign w:val="center"/>
            <w:hideMark/>
          </w:tcPr>
          <w:p w14:paraId="5C743F6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72B1E9A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nil"/>
              <w:left w:val="nil"/>
              <w:bottom w:val="single" w:sz="4" w:space="0" w:color="auto"/>
              <w:right w:val="single" w:sz="4" w:space="0" w:color="auto"/>
            </w:tcBorders>
            <w:shd w:val="clear" w:color="000000" w:fill="FFFFFF"/>
            <w:noWrap/>
            <w:vAlign w:val="center"/>
            <w:hideMark/>
          </w:tcPr>
          <w:p w14:paraId="2E5E6AB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2500</w:t>
            </w:r>
          </w:p>
        </w:tc>
        <w:tc>
          <w:tcPr>
            <w:tcW w:w="1457" w:type="dxa"/>
            <w:tcBorders>
              <w:top w:val="nil"/>
              <w:left w:val="nil"/>
              <w:bottom w:val="single" w:sz="4" w:space="0" w:color="auto"/>
              <w:right w:val="single" w:sz="4" w:space="0" w:color="auto"/>
            </w:tcBorders>
            <w:shd w:val="clear" w:color="000000" w:fill="FFFFFF"/>
            <w:noWrap/>
            <w:vAlign w:val="center"/>
            <w:hideMark/>
          </w:tcPr>
          <w:p w14:paraId="7730B27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50000</w:t>
            </w:r>
          </w:p>
        </w:tc>
      </w:tr>
      <w:tr w:rsidR="00FE4C51" w:rsidRPr="00FE4C51" w14:paraId="4EBFA38A" w14:textId="77777777" w:rsidTr="00337420">
        <w:trPr>
          <w:trHeight w:val="87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5E3975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773179BB"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Պատերի եւ շեպերի ներկում լատեքսային ներկով, բարելավված որակի</w:t>
            </w:r>
          </w:p>
        </w:tc>
        <w:tc>
          <w:tcPr>
            <w:tcW w:w="1134" w:type="dxa"/>
            <w:tcBorders>
              <w:top w:val="nil"/>
              <w:left w:val="nil"/>
              <w:bottom w:val="single" w:sz="4" w:space="0" w:color="auto"/>
              <w:right w:val="single" w:sz="4" w:space="0" w:color="auto"/>
            </w:tcBorders>
            <w:shd w:val="clear" w:color="auto" w:fill="auto"/>
            <w:noWrap/>
            <w:vAlign w:val="center"/>
            <w:hideMark/>
          </w:tcPr>
          <w:p w14:paraId="401803A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7451F0B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720</w:t>
            </w:r>
          </w:p>
        </w:tc>
        <w:tc>
          <w:tcPr>
            <w:tcW w:w="1275" w:type="dxa"/>
            <w:tcBorders>
              <w:top w:val="nil"/>
              <w:left w:val="nil"/>
              <w:bottom w:val="single" w:sz="4" w:space="0" w:color="auto"/>
              <w:right w:val="single" w:sz="4" w:space="0" w:color="auto"/>
            </w:tcBorders>
            <w:shd w:val="clear" w:color="auto" w:fill="auto"/>
            <w:noWrap/>
            <w:vAlign w:val="center"/>
            <w:hideMark/>
          </w:tcPr>
          <w:p w14:paraId="068C99C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2500</w:t>
            </w:r>
          </w:p>
        </w:tc>
        <w:tc>
          <w:tcPr>
            <w:tcW w:w="1457" w:type="dxa"/>
            <w:tcBorders>
              <w:top w:val="nil"/>
              <w:left w:val="nil"/>
              <w:bottom w:val="single" w:sz="4" w:space="0" w:color="auto"/>
              <w:right w:val="single" w:sz="4" w:space="0" w:color="auto"/>
            </w:tcBorders>
            <w:shd w:val="clear" w:color="auto" w:fill="auto"/>
            <w:noWrap/>
            <w:vAlign w:val="center"/>
            <w:hideMark/>
          </w:tcPr>
          <w:p w14:paraId="5AF39C4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1800000</w:t>
            </w:r>
          </w:p>
        </w:tc>
      </w:tr>
      <w:tr w:rsidR="00FE4C51" w:rsidRPr="00FE4C51" w14:paraId="1D179796" w14:textId="77777777" w:rsidTr="00337420">
        <w:trPr>
          <w:trHeight w:val="55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8F1CB1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5F09D32D"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Պատերի</w:t>
            </w:r>
            <w:r w:rsidRPr="00FE4C51">
              <w:rPr>
                <w:rFonts w:ascii="Calibri" w:hAnsi="Calibri" w:cs="Calibri"/>
                <w:color w:val="000000"/>
              </w:rPr>
              <w:t>  </w:t>
            </w:r>
            <w:r w:rsidRPr="00FE4C51">
              <w:rPr>
                <w:rFonts w:ascii="GHEA Grapalat" w:hAnsi="GHEA Grapalat" w:cs="GHEA Grapalat"/>
                <w:color w:val="000000"/>
              </w:rPr>
              <w:t>երեսապատում</w:t>
            </w:r>
            <w:r w:rsidRPr="00FE4C51">
              <w:rPr>
                <w:rFonts w:ascii="GHEA Grapalat" w:hAnsi="GHEA Grapalat" w:cs="Calibri"/>
                <w:color w:val="000000"/>
              </w:rPr>
              <w:t xml:space="preserve"> </w:t>
            </w:r>
            <w:r w:rsidRPr="00FE4C51">
              <w:rPr>
                <w:rFonts w:ascii="GHEA Grapalat" w:hAnsi="GHEA Grapalat" w:cs="GHEA Grapalat"/>
                <w:color w:val="000000"/>
              </w:rPr>
              <w:t>հախճասալով</w:t>
            </w:r>
          </w:p>
        </w:tc>
        <w:tc>
          <w:tcPr>
            <w:tcW w:w="1134" w:type="dxa"/>
            <w:tcBorders>
              <w:top w:val="nil"/>
              <w:left w:val="nil"/>
              <w:bottom w:val="single" w:sz="4" w:space="0" w:color="auto"/>
              <w:right w:val="single" w:sz="4" w:space="0" w:color="auto"/>
            </w:tcBorders>
            <w:shd w:val="clear" w:color="auto" w:fill="auto"/>
            <w:noWrap/>
            <w:vAlign w:val="center"/>
            <w:hideMark/>
          </w:tcPr>
          <w:p w14:paraId="16F755A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299E3F5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w:t>
            </w:r>
          </w:p>
        </w:tc>
        <w:tc>
          <w:tcPr>
            <w:tcW w:w="1275" w:type="dxa"/>
            <w:tcBorders>
              <w:top w:val="nil"/>
              <w:left w:val="nil"/>
              <w:bottom w:val="single" w:sz="4" w:space="0" w:color="auto"/>
              <w:right w:val="single" w:sz="4" w:space="0" w:color="auto"/>
            </w:tcBorders>
            <w:shd w:val="clear" w:color="000000" w:fill="FFFFFF"/>
            <w:noWrap/>
            <w:vAlign w:val="center"/>
            <w:hideMark/>
          </w:tcPr>
          <w:p w14:paraId="36EFB0C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c>
          <w:tcPr>
            <w:tcW w:w="1457" w:type="dxa"/>
            <w:tcBorders>
              <w:top w:val="nil"/>
              <w:left w:val="nil"/>
              <w:bottom w:val="single" w:sz="4" w:space="0" w:color="auto"/>
              <w:right w:val="single" w:sz="4" w:space="0" w:color="auto"/>
            </w:tcBorders>
            <w:shd w:val="clear" w:color="000000" w:fill="FFFFFF"/>
            <w:noWrap/>
            <w:vAlign w:val="center"/>
            <w:hideMark/>
          </w:tcPr>
          <w:p w14:paraId="245CF45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200000</w:t>
            </w:r>
          </w:p>
        </w:tc>
      </w:tr>
      <w:tr w:rsidR="00FE4C51" w:rsidRPr="00FE4C51" w14:paraId="19FAD079" w14:textId="77777777" w:rsidTr="00337420">
        <w:trPr>
          <w:trHeight w:val="127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1F1C6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1D906246"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Ուղղահայաց խողովակների երեսպատում 12.5մմ հաստ. ջրակայուն գիպսաստվարաթղթով, մետաղական հիմնակմախքով</w:t>
            </w:r>
          </w:p>
        </w:tc>
        <w:tc>
          <w:tcPr>
            <w:tcW w:w="1134" w:type="dxa"/>
            <w:tcBorders>
              <w:top w:val="nil"/>
              <w:left w:val="nil"/>
              <w:bottom w:val="single" w:sz="4" w:space="0" w:color="auto"/>
              <w:right w:val="single" w:sz="4" w:space="0" w:color="auto"/>
            </w:tcBorders>
            <w:shd w:val="clear" w:color="auto" w:fill="auto"/>
            <w:noWrap/>
            <w:vAlign w:val="center"/>
            <w:hideMark/>
          </w:tcPr>
          <w:p w14:paraId="4716D14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51674CF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w:t>
            </w:r>
          </w:p>
        </w:tc>
        <w:tc>
          <w:tcPr>
            <w:tcW w:w="1275" w:type="dxa"/>
            <w:tcBorders>
              <w:top w:val="nil"/>
              <w:left w:val="nil"/>
              <w:bottom w:val="single" w:sz="4" w:space="0" w:color="auto"/>
              <w:right w:val="single" w:sz="4" w:space="0" w:color="auto"/>
            </w:tcBorders>
            <w:shd w:val="clear" w:color="000000" w:fill="FFFFFF"/>
            <w:noWrap/>
            <w:vAlign w:val="center"/>
            <w:hideMark/>
          </w:tcPr>
          <w:p w14:paraId="03004DB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w:t>
            </w:r>
          </w:p>
        </w:tc>
        <w:tc>
          <w:tcPr>
            <w:tcW w:w="1457" w:type="dxa"/>
            <w:tcBorders>
              <w:top w:val="nil"/>
              <w:left w:val="nil"/>
              <w:bottom w:val="single" w:sz="4" w:space="0" w:color="auto"/>
              <w:right w:val="single" w:sz="4" w:space="0" w:color="auto"/>
            </w:tcBorders>
            <w:shd w:val="clear" w:color="000000" w:fill="FFFFFF"/>
            <w:noWrap/>
            <w:vAlign w:val="center"/>
            <w:hideMark/>
          </w:tcPr>
          <w:p w14:paraId="3DB3135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25000</w:t>
            </w:r>
          </w:p>
        </w:tc>
      </w:tr>
      <w:tr w:rsidR="00FE4C51" w:rsidRPr="00FE4C51" w14:paraId="6D30F828" w14:textId="77777777" w:rsidTr="00337420">
        <w:trPr>
          <w:trHeight w:val="9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61C7BD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4DC79E54"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Կախովի առաստաղի պատրաստում ՊՎՔ նյութով, մետաղական հիմնակմախքով</w:t>
            </w:r>
          </w:p>
        </w:tc>
        <w:tc>
          <w:tcPr>
            <w:tcW w:w="1134" w:type="dxa"/>
            <w:tcBorders>
              <w:top w:val="nil"/>
              <w:left w:val="nil"/>
              <w:bottom w:val="single" w:sz="4" w:space="0" w:color="auto"/>
              <w:right w:val="single" w:sz="4" w:space="0" w:color="auto"/>
            </w:tcBorders>
            <w:shd w:val="clear" w:color="auto" w:fill="auto"/>
            <w:noWrap/>
            <w:vAlign w:val="center"/>
            <w:hideMark/>
          </w:tcPr>
          <w:p w14:paraId="7E11D15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մ</w:t>
            </w:r>
            <w:r w:rsidRPr="00FE4C51">
              <w:rPr>
                <w:rFonts w:ascii="GHEA Grapalat" w:hAnsi="GHEA Grapalat" w:cs="Calibri"/>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14:paraId="0C989B6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65</w:t>
            </w:r>
          </w:p>
        </w:tc>
        <w:tc>
          <w:tcPr>
            <w:tcW w:w="1275" w:type="dxa"/>
            <w:tcBorders>
              <w:top w:val="nil"/>
              <w:left w:val="nil"/>
              <w:bottom w:val="single" w:sz="4" w:space="0" w:color="auto"/>
              <w:right w:val="single" w:sz="4" w:space="0" w:color="auto"/>
            </w:tcBorders>
            <w:shd w:val="clear" w:color="000000" w:fill="FFFFFF"/>
            <w:noWrap/>
            <w:vAlign w:val="center"/>
            <w:hideMark/>
          </w:tcPr>
          <w:p w14:paraId="558E52B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6000</w:t>
            </w:r>
          </w:p>
        </w:tc>
        <w:tc>
          <w:tcPr>
            <w:tcW w:w="1457" w:type="dxa"/>
            <w:tcBorders>
              <w:top w:val="nil"/>
              <w:left w:val="nil"/>
              <w:bottom w:val="single" w:sz="4" w:space="0" w:color="auto"/>
              <w:right w:val="single" w:sz="4" w:space="0" w:color="auto"/>
            </w:tcBorders>
            <w:shd w:val="clear" w:color="000000" w:fill="FFFFFF"/>
            <w:noWrap/>
            <w:vAlign w:val="center"/>
            <w:hideMark/>
          </w:tcPr>
          <w:p w14:paraId="500865A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390000</w:t>
            </w:r>
          </w:p>
        </w:tc>
      </w:tr>
      <w:tr w:rsidR="00FE4C51" w:rsidRPr="00FE4C51" w14:paraId="10B6A3CD" w14:textId="77777777" w:rsidTr="00337420">
        <w:trPr>
          <w:trHeight w:val="102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AAD08BA"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2B347427" w14:textId="77777777" w:rsidR="00FE4C51" w:rsidRPr="00FE4C51" w:rsidRDefault="00FE4C51" w:rsidP="00FE4C51">
            <w:pPr>
              <w:rPr>
                <w:rFonts w:ascii="GHEA Grapalat" w:hAnsi="GHEA Grapalat" w:cs="Calibri"/>
                <w:b/>
                <w:bCs/>
                <w:color w:val="000000"/>
                <w:sz w:val="22"/>
                <w:szCs w:val="22"/>
                <w:u w:val="single"/>
              </w:rPr>
            </w:pPr>
            <w:r w:rsidRPr="00FE4C51">
              <w:rPr>
                <w:rFonts w:ascii="GHEA Grapalat" w:hAnsi="GHEA Grapalat" w:cs="Calibri"/>
                <w:b/>
                <w:bCs/>
                <w:color w:val="000000"/>
                <w:sz w:val="22"/>
                <w:szCs w:val="22"/>
                <w:u w:val="single"/>
              </w:rPr>
              <w:t>N1-2</w:t>
            </w:r>
            <w:r w:rsidRPr="00FE4C51">
              <w:rPr>
                <w:rFonts w:ascii="Calibri" w:hAnsi="Calibri" w:cs="Calibri"/>
                <w:b/>
                <w:bCs/>
                <w:color w:val="000000"/>
                <w:sz w:val="22"/>
                <w:szCs w:val="22"/>
                <w:u w:val="single"/>
              </w:rPr>
              <w:t> </w:t>
            </w:r>
            <w:r w:rsidRPr="00FE4C51">
              <w:rPr>
                <w:rFonts w:ascii="GHEA Grapalat" w:hAnsi="GHEA Grapalat" w:cs="Calibri"/>
                <w:b/>
                <w:bCs/>
                <w:color w:val="000000"/>
                <w:sz w:val="22"/>
                <w:szCs w:val="22"/>
                <w:u w:val="single"/>
              </w:rPr>
              <w:br/>
            </w:r>
            <w:r w:rsidRPr="00FE4C51">
              <w:rPr>
                <w:rFonts w:ascii="GHEA Grapalat" w:hAnsi="GHEA Grapalat" w:cs="GHEA Grapalat"/>
                <w:b/>
                <w:bCs/>
                <w:color w:val="000000"/>
                <w:sz w:val="22"/>
                <w:szCs w:val="22"/>
                <w:u w:val="single"/>
              </w:rPr>
              <w:t>Ներքին</w:t>
            </w:r>
            <w:r w:rsidRPr="00FE4C51">
              <w:rPr>
                <w:rFonts w:ascii="Calibri" w:hAnsi="Calibri" w:cs="Calibri"/>
                <w:b/>
                <w:bCs/>
                <w:color w:val="000000"/>
                <w:sz w:val="22"/>
                <w:szCs w:val="22"/>
                <w:u w:val="single"/>
              </w:rPr>
              <w:t> </w:t>
            </w:r>
            <w:r w:rsidRPr="00FE4C51">
              <w:rPr>
                <w:rFonts w:ascii="GHEA Grapalat" w:hAnsi="GHEA Grapalat" w:cs="GHEA Grapalat"/>
                <w:b/>
                <w:bCs/>
                <w:color w:val="000000"/>
                <w:sz w:val="22"/>
                <w:szCs w:val="22"/>
                <w:u w:val="single"/>
              </w:rPr>
              <w:t>ջրամատակարարման</w:t>
            </w:r>
            <w:r w:rsidRPr="00FE4C51">
              <w:rPr>
                <w:rFonts w:ascii="Calibri" w:hAnsi="Calibri" w:cs="Calibri"/>
                <w:b/>
                <w:bCs/>
                <w:color w:val="000000"/>
                <w:sz w:val="22"/>
                <w:szCs w:val="22"/>
                <w:u w:val="single"/>
              </w:rPr>
              <w:t> </w:t>
            </w:r>
            <w:r w:rsidRPr="00FE4C51">
              <w:rPr>
                <w:rFonts w:ascii="GHEA Grapalat" w:hAnsi="GHEA Grapalat" w:cs="Calibri"/>
                <w:b/>
                <w:bCs/>
                <w:color w:val="000000"/>
                <w:sz w:val="22"/>
                <w:szCs w:val="22"/>
                <w:u w:val="single"/>
              </w:rPr>
              <w:br/>
            </w:r>
            <w:r w:rsidRPr="00FE4C51">
              <w:rPr>
                <w:rFonts w:ascii="GHEA Grapalat" w:hAnsi="GHEA Grapalat" w:cs="GHEA Grapalat"/>
                <w:b/>
                <w:bCs/>
                <w:color w:val="000000"/>
                <w:sz w:val="22"/>
                <w:szCs w:val="22"/>
                <w:u w:val="single"/>
              </w:rPr>
              <w:t>և</w:t>
            </w:r>
            <w:r w:rsidRPr="00FE4C51">
              <w:rPr>
                <w:rFonts w:ascii="Calibri" w:hAnsi="Calibri" w:cs="Calibri"/>
                <w:b/>
                <w:bCs/>
                <w:color w:val="000000"/>
                <w:sz w:val="22"/>
                <w:szCs w:val="22"/>
                <w:u w:val="single"/>
              </w:rPr>
              <w:t> </w:t>
            </w:r>
            <w:r w:rsidRPr="00FE4C51">
              <w:rPr>
                <w:rFonts w:ascii="GHEA Grapalat" w:hAnsi="GHEA Grapalat" w:cs="GHEA Grapalat"/>
                <w:b/>
                <w:bCs/>
                <w:color w:val="000000"/>
                <w:sz w:val="22"/>
                <w:szCs w:val="22"/>
                <w:u w:val="single"/>
              </w:rPr>
              <w:t>կոյուղու</w:t>
            </w:r>
            <w:r w:rsidRPr="00FE4C51">
              <w:rPr>
                <w:rFonts w:ascii="Calibri" w:hAnsi="Calibri" w:cs="Calibri"/>
                <w:b/>
                <w:bCs/>
                <w:color w:val="000000"/>
                <w:sz w:val="22"/>
                <w:szCs w:val="22"/>
                <w:u w:val="single"/>
              </w:rPr>
              <w:t> </w:t>
            </w:r>
            <w:r w:rsidRPr="00FE4C51">
              <w:rPr>
                <w:rFonts w:ascii="GHEA Grapalat" w:hAnsi="GHEA Grapalat" w:cs="GHEA Grapalat"/>
                <w:b/>
                <w:bCs/>
                <w:color w:val="000000"/>
                <w:sz w:val="22"/>
                <w:szCs w:val="22"/>
                <w:u w:val="single"/>
              </w:rPr>
              <w:t>ցանց</w:t>
            </w:r>
            <w:r w:rsidRPr="00FE4C51">
              <w:rPr>
                <w:rFonts w:ascii="GHEA Grapalat" w:hAnsi="GHEA Grapalat" w:cs="Calibri"/>
                <w:b/>
                <w:bCs/>
                <w:color w:val="000000"/>
                <w:sz w:val="22"/>
                <w:szCs w:val="22"/>
                <w:u w:val="single"/>
              </w:rPr>
              <w:t>եր</w:t>
            </w:r>
          </w:p>
        </w:tc>
        <w:tc>
          <w:tcPr>
            <w:tcW w:w="1134" w:type="dxa"/>
            <w:tcBorders>
              <w:top w:val="nil"/>
              <w:left w:val="nil"/>
              <w:bottom w:val="single" w:sz="4" w:space="0" w:color="auto"/>
              <w:right w:val="nil"/>
            </w:tcBorders>
            <w:shd w:val="clear" w:color="auto" w:fill="auto"/>
            <w:noWrap/>
            <w:vAlign w:val="center"/>
            <w:hideMark/>
          </w:tcPr>
          <w:p w14:paraId="1658D8EF"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986F75A"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79CC302D" w14:textId="77777777" w:rsidR="00FE4C51" w:rsidRPr="00FE4C51" w:rsidRDefault="00FE4C51" w:rsidP="00FE4C51">
            <w:pP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2961318C"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4F0897F0" w14:textId="77777777" w:rsidTr="00337420">
        <w:trPr>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9B69E14"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7DDB3E5A" w14:textId="77777777" w:rsidR="00FE4C51" w:rsidRPr="00FE4C51" w:rsidRDefault="00FE4C51" w:rsidP="00FE4C51">
            <w:pPr>
              <w:rPr>
                <w:rFonts w:ascii="GHEA Grapalat" w:hAnsi="GHEA Grapalat" w:cs="Calibri"/>
                <w:b/>
                <w:bCs/>
                <w:color w:val="000000"/>
                <w:sz w:val="22"/>
                <w:szCs w:val="22"/>
              </w:rPr>
            </w:pPr>
            <w:r w:rsidRPr="00FE4C51">
              <w:rPr>
                <w:rFonts w:ascii="GHEA Grapalat" w:hAnsi="GHEA Grapalat" w:cs="Calibri"/>
                <w:b/>
                <w:bCs/>
                <w:color w:val="000000"/>
                <w:sz w:val="22"/>
                <w:szCs w:val="22"/>
              </w:rPr>
              <w:t>Ջրամատակարարման</w:t>
            </w:r>
            <w:r w:rsidRPr="00FE4C51">
              <w:rPr>
                <w:rFonts w:ascii="Calibri" w:hAnsi="Calibri" w:cs="Calibri"/>
                <w:b/>
                <w:bCs/>
                <w:color w:val="000000"/>
                <w:sz w:val="22"/>
                <w:szCs w:val="22"/>
              </w:rPr>
              <w:t> </w:t>
            </w:r>
            <w:r w:rsidRPr="00FE4C51">
              <w:rPr>
                <w:rFonts w:ascii="GHEA Grapalat" w:hAnsi="GHEA Grapalat" w:cs="GHEA Grapalat"/>
                <w:b/>
                <w:bCs/>
                <w:color w:val="000000"/>
                <w:sz w:val="22"/>
                <w:szCs w:val="22"/>
              </w:rPr>
              <w:t>ցանց</w:t>
            </w:r>
          </w:p>
        </w:tc>
        <w:tc>
          <w:tcPr>
            <w:tcW w:w="1134" w:type="dxa"/>
            <w:tcBorders>
              <w:top w:val="nil"/>
              <w:left w:val="nil"/>
              <w:bottom w:val="single" w:sz="4" w:space="0" w:color="auto"/>
              <w:right w:val="nil"/>
            </w:tcBorders>
            <w:shd w:val="clear" w:color="000000" w:fill="FFFFFF"/>
            <w:noWrap/>
            <w:vAlign w:val="center"/>
            <w:hideMark/>
          </w:tcPr>
          <w:p w14:paraId="5EF401C6"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14:paraId="51F4E52A"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3B086D1A" w14:textId="77777777" w:rsidR="00FE4C51" w:rsidRPr="00FE4C51" w:rsidRDefault="00FE4C51" w:rsidP="00FE4C51">
            <w:pP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4D4E470D"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4BBB4CB4" w14:textId="77777777" w:rsidTr="00337420">
        <w:trPr>
          <w:trHeight w:val="118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9A05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8EE64"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w:t>
            </w:r>
            <w:r w:rsidRPr="00FE4C51">
              <w:rPr>
                <w:rFonts w:ascii="Calibri" w:hAnsi="Calibri" w:cs="Calibri"/>
                <w:color w:val="000000"/>
              </w:rPr>
              <w:t> </w:t>
            </w:r>
            <w:r w:rsidRPr="00FE4C51">
              <w:rPr>
                <w:rFonts w:ascii="GHEA Grapalat" w:hAnsi="GHEA Grapalat" w:cs="GHEA Grapalat"/>
                <w:color w:val="000000"/>
              </w:rPr>
              <w:t>խողովակներ</w:t>
            </w:r>
            <w:r w:rsidRPr="00FE4C51">
              <w:rPr>
                <w:rFonts w:ascii="Calibri" w:hAnsi="Calibri" w:cs="Calibri"/>
                <w:color w:val="000000"/>
              </w:rPr>
              <w:t> </w:t>
            </w:r>
            <w:r w:rsidRPr="00FE4C51">
              <w:rPr>
                <w:rFonts w:ascii="GHEA Grapalat" w:hAnsi="GHEA Grapalat" w:cs="GHEA Grapalat"/>
                <w:color w:val="000000"/>
              </w:rPr>
              <w:t>ռետինե</w:t>
            </w:r>
            <w:r w:rsidRPr="00FE4C51">
              <w:rPr>
                <w:rFonts w:ascii="Calibri" w:hAnsi="Calibri" w:cs="Calibri"/>
                <w:color w:val="000000"/>
              </w:rPr>
              <w:t> </w:t>
            </w:r>
            <w:r w:rsidRPr="00FE4C51">
              <w:rPr>
                <w:rFonts w:ascii="GHEA Grapalat" w:hAnsi="GHEA Grapalat" w:cs="GHEA Grapalat"/>
                <w:color w:val="000000"/>
              </w:rPr>
              <w:t>մեկուսիչով</w:t>
            </w:r>
            <w:r w:rsidRPr="00FE4C51">
              <w:rPr>
                <w:rFonts w:ascii="Calibri" w:hAnsi="Calibri" w:cs="Calibri"/>
                <w:color w:val="000000"/>
              </w:rPr>
              <w:t> </w:t>
            </w:r>
            <w:r w:rsidRPr="00FE4C51">
              <w:rPr>
                <w:rFonts w:ascii="GHEA Grapalat" w:hAnsi="GHEA Grapalat" w:cs="GHEA Grapalat"/>
                <w:color w:val="000000"/>
              </w:rPr>
              <w:t>տեղադրում</w:t>
            </w:r>
            <w:r w:rsidRPr="00FE4C51">
              <w:rPr>
                <w:rFonts w:ascii="Calibri" w:hAnsi="Calibri" w:cs="Calibri"/>
                <w:color w:val="000000"/>
              </w:rPr>
              <w:t> </w:t>
            </w:r>
            <w:r w:rsidRPr="00FE4C51">
              <w:rPr>
                <w:rFonts w:ascii="GHEA Grapalat" w:hAnsi="GHEA Grapalat" w:cs="GHEA Grapalat"/>
                <w:color w:val="000000"/>
              </w:rPr>
              <w:t>փորձարկումով</w:t>
            </w:r>
            <w:r w:rsidRPr="00FE4C51">
              <w:rPr>
                <w:rFonts w:ascii="GHEA Grapalat" w:hAnsi="GHEA Grapalat" w:cs="Calibri"/>
                <w:color w:val="000000"/>
              </w:rPr>
              <w:t>,</w:t>
            </w:r>
            <w:r w:rsidRPr="00FE4C51">
              <w:rPr>
                <w:rFonts w:ascii="Calibri" w:hAnsi="Calibri" w:cs="Calibri"/>
                <w:color w:val="000000"/>
              </w:rPr>
              <w:t> </w:t>
            </w:r>
            <w:r w:rsidRPr="00FE4C51">
              <w:rPr>
                <w:rFonts w:ascii="GHEA Grapalat" w:hAnsi="GHEA Grapalat" w:cs="GHEA Grapalat"/>
                <w:color w:val="000000"/>
              </w:rPr>
              <w:t>լվացում</w:t>
            </w:r>
            <w:r w:rsidRPr="00FE4C51">
              <w:rPr>
                <w:rFonts w:ascii="Calibri" w:hAnsi="Calibri" w:cs="Calibri"/>
                <w:color w:val="000000"/>
              </w:rPr>
              <w:t> </w:t>
            </w:r>
            <w:r w:rsidRPr="00FE4C51">
              <w:rPr>
                <w:rFonts w:ascii="GHEA Grapalat" w:hAnsi="GHEA Grapalat" w:cs="GHEA Grapalat"/>
                <w:color w:val="000000"/>
              </w:rPr>
              <w:t>և</w:t>
            </w:r>
            <w:r w:rsidRPr="00FE4C51">
              <w:rPr>
                <w:rFonts w:ascii="Calibri" w:hAnsi="Calibri" w:cs="Calibri"/>
                <w:color w:val="000000"/>
              </w:rPr>
              <w:t> </w:t>
            </w:r>
            <w:r w:rsidRPr="00FE4C51">
              <w:rPr>
                <w:rFonts w:ascii="GHEA Grapalat" w:hAnsi="GHEA Grapalat" w:cs="GHEA Grapalat"/>
                <w:color w:val="000000"/>
              </w:rPr>
              <w:t>ախտահանում</w:t>
            </w:r>
            <w:r w:rsidRPr="00FE4C51">
              <w:rPr>
                <w:rFonts w:ascii="Calibri" w:hAnsi="Calibri" w:cs="Calibri"/>
                <w:color w:val="000000"/>
              </w:rPr>
              <w:t> </w:t>
            </w:r>
            <w:r w:rsidRPr="00FE4C51">
              <w:rPr>
                <w:rFonts w:ascii="GHEA Grapalat" w:hAnsi="GHEA Grapalat" w:cs="GHEA Grapalat"/>
                <w:color w:val="000000"/>
              </w:rPr>
              <w:t>Փ</w:t>
            </w:r>
            <w:r w:rsidRPr="00FE4C51">
              <w:rPr>
                <w:rFonts w:ascii="GHEA Grapalat" w:hAnsi="GHEA Grapalat" w:cs="Calibri"/>
                <w:color w:val="000000"/>
              </w:rPr>
              <w:t>32</w:t>
            </w:r>
            <w:r w:rsidRPr="00FE4C51">
              <w:rPr>
                <w:rFonts w:ascii="GHEA Grapalat" w:hAnsi="GHEA Grapalat" w:cs="GHEA Grapalat"/>
                <w:color w:val="000000"/>
              </w:rPr>
              <w:t>մմ</w:t>
            </w:r>
            <w:r w:rsidRPr="00FE4C51">
              <w:rPr>
                <w:rFonts w:ascii="Calibri" w:hAnsi="Calibri" w:cs="Calibri"/>
                <w:color w:val="000000"/>
              </w:rPr>
              <w:t> </w:t>
            </w:r>
            <w:r w:rsidRPr="00FE4C51">
              <w:rPr>
                <w:rFonts w:ascii="GHEA Grapalat" w:hAnsi="GHEA Grapalat" w:cs="Calibri"/>
                <w:color w:val="000000"/>
              </w:rPr>
              <w:t>,</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25</w:t>
            </w:r>
            <w:r w:rsidRPr="00FE4C51">
              <w:rPr>
                <w:rFonts w:ascii="Calibri" w:hAnsi="Calibri" w:cs="Calibri"/>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EE426D"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գծ.մ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77301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18</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D53D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06962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54000</w:t>
            </w:r>
          </w:p>
        </w:tc>
      </w:tr>
      <w:tr w:rsidR="00FE4C51" w:rsidRPr="00FE4C51" w14:paraId="738F711E" w14:textId="77777777" w:rsidTr="00337420">
        <w:trPr>
          <w:trHeight w:val="118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A7CD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lastRenderedPageBreak/>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52491"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w:t>
            </w:r>
            <w:r w:rsidRPr="00FE4C51">
              <w:rPr>
                <w:rFonts w:ascii="Calibri" w:hAnsi="Calibri" w:cs="Calibri"/>
                <w:color w:val="000000"/>
              </w:rPr>
              <w:t> </w:t>
            </w:r>
            <w:r w:rsidRPr="00FE4C51">
              <w:rPr>
                <w:rFonts w:ascii="GHEA Grapalat" w:hAnsi="GHEA Grapalat" w:cs="GHEA Grapalat"/>
                <w:color w:val="000000"/>
              </w:rPr>
              <w:t>խողովակներ</w:t>
            </w:r>
            <w:r w:rsidRPr="00FE4C51">
              <w:rPr>
                <w:rFonts w:ascii="Calibri" w:hAnsi="Calibri" w:cs="Calibri"/>
                <w:color w:val="000000"/>
              </w:rPr>
              <w:t> </w:t>
            </w:r>
            <w:r w:rsidRPr="00FE4C51">
              <w:rPr>
                <w:rFonts w:ascii="GHEA Grapalat" w:hAnsi="GHEA Grapalat" w:cs="GHEA Grapalat"/>
                <w:color w:val="000000"/>
              </w:rPr>
              <w:t>ռետինե</w:t>
            </w:r>
            <w:r w:rsidRPr="00FE4C51">
              <w:rPr>
                <w:rFonts w:ascii="Calibri" w:hAnsi="Calibri" w:cs="Calibri"/>
                <w:color w:val="000000"/>
              </w:rPr>
              <w:t> </w:t>
            </w:r>
            <w:r w:rsidRPr="00FE4C51">
              <w:rPr>
                <w:rFonts w:ascii="GHEA Grapalat" w:hAnsi="GHEA Grapalat" w:cs="GHEA Grapalat"/>
                <w:color w:val="000000"/>
              </w:rPr>
              <w:t>մեկուսիչով</w:t>
            </w:r>
            <w:r w:rsidRPr="00FE4C51">
              <w:rPr>
                <w:rFonts w:ascii="Calibri" w:hAnsi="Calibri" w:cs="Calibri"/>
                <w:color w:val="000000"/>
              </w:rPr>
              <w:t> </w:t>
            </w:r>
            <w:r w:rsidRPr="00FE4C51">
              <w:rPr>
                <w:rFonts w:ascii="GHEA Grapalat" w:hAnsi="GHEA Grapalat" w:cs="GHEA Grapalat"/>
                <w:color w:val="000000"/>
              </w:rPr>
              <w:t>տեղադրում</w:t>
            </w:r>
            <w:r w:rsidRPr="00FE4C51">
              <w:rPr>
                <w:rFonts w:ascii="Calibri" w:hAnsi="Calibri" w:cs="Calibri"/>
                <w:color w:val="000000"/>
              </w:rPr>
              <w:t> </w:t>
            </w:r>
            <w:r w:rsidRPr="00FE4C51">
              <w:rPr>
                <w:rFonts w:ascii="GHEA Grapalat" w:hAnsi="GHEA Grapalat" w:cs="GHEA Grapalat"/>
                <w:color w:val="000000"/>
              </w:rPr>
              <w:t>փորձարկումով</w:t>
            </w:r>
            <w:r w:rsidRPr="00FE4C51">
              <w:rPr>
                <w:rFonts w:ascii="GHEA Grapalat" w:hAnsi="GHEA Grapalat" w:cs="Calibri"/>
                <w:color w:val="000000"/>
              </w:rPr>
              <w:t>,</w:t>
            </w:r>
            <w:r w:rsidRPr="00FE4C51">
              <w:rPr>
                <w:rFonts w:ascii="Calibri" w:hAnsi="Calibri" w:cs="Calibri"/>
                <w:color w:val="000000"/>
              </w:rPr>
              <w:t> </w:t>
            </w:r>
            <w:r w:rsidRPr="00FE4C51">
              <w:rPr>
                <w:rFonts w:ascii="GHEA Grapalat" w:hAnsi="GHEA Grapalat" w:cs="Calibri"/>
                <w:color w:val="000000"/>
              </w:rPr>
              <w:t>լվացում</w:t>
            </w:r>
            <w:r w:rsidRPr="00FE4C51">
              <w:rPr>
                <w:rFonts w:ascii="Calibri" w:hAnsi="Calibri" w:cs="Calibri"/>
                <w:color w:val="000000"/>
              </w:rPr>
              <w:t> </w:t>
            </w:r>
            <w:r w:rsidRPr="00FE4C51">
              <w:rPr>
                <w:rFonts w:ascii="GHEA Grapalat" w:hAnsi="GHEA Grapalat" w:cs="GHEA Grapalat"/>
                <w:color w:val="000000"/>
              </w:rPr>
              <w:t>և</w:t>
            </w:r>
            <w:r w:rsidRPr="00FE4C51">
              <w:rPr>
                <w:rFonts w:ascii="Calibri" w:hAnsi="Calibri" w:cs="Calibri"/>
                <w:color w:val="000000"/>
              </w:rPr>
              <w:t> </w:t>
            </w:r>
            <w:r w:rsidRPr="00FE4C51">
              <w:rPr>
                <w:rFonts w:ascii="GHEA Grapalat" w:hAnsi="GHEA Grapalat" w:cs="GHEA Grapalat"/>
                <w:color w:val="000000"/>
              </w:rPr>
              <w:t>ախտահանում</w:t>
            </w:r>
            <w:r w:rsidRPr="00FE4C51">
              <w:rPr>
                <w:rFonts w:ascii="Calibri" w:hAnsi="Calibri" w:cs="Calibri"/>
                <w:color w:val="000000"/>
              </w:rPr>
              <w:t> </w:t>
            </w:r>
            <w:r w:rsidRPr="00FE4C51">
              <w:rPr>
                <w:rFonts w:ascii="GHEA Grapalat" w:hAnsi="GHEA Grapalat" w:cs="Calibri"/>
                <w:color w:val="000000"/>
              </w:rPr>
              <w:t>d=25</w:t>
            </w:r>
            <w:r w:rsidRPr="00FE4C51">
              <w:rPr>
                <w:rFonts w:ascii="GHEA Grapalat" w:hAnsi="GHEA Grapalat" w:cs="GHEA Grapalat"/>
                <w:color w:val="000000"/>
              </w:rPr>
              <w:t>մմ</w:t>
            </w:r>
            <w:r w:rsidRPr="00FE4C51">
              <w:rPr>
                <w:rFonts w:ascii="Calibri" w:hAnsi="Calibri" w:cs="Calibri"/>
                <w:color w:val="000000"/>
              </w:rPr>
              <w:t> </w:t>
            </w:r>
            <w:r w:rsidRPr="00FE4C51">
              <w:rPr>
                <w:rFonts w:ascii="GHEA Grapalat" w:hAnsi="GHEA Grapalat" w:cs="Calibri"/>
                <w:color w:val="000000"/>
              </w:rPr>
              <w:t>,</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20</w:t>
            </w:r>
            <w:r w:rsidRPr="00FE4C51">
              <w:rPr>
                <w:rFonts w:ascii="Calibri" w:hAnsi="Calibri" w:cs="Calibri"/>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28B94D"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գծ.մ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5984A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34</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42F80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31D39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68000</w:t>
            </w:r>
          </w:p>
        </w:tc>
      </w:tr>
      <w:tr w:rsidR="00FE4C51" w:rsidRPr="00FE4C51" w14:paraId="3F6107B7" w14:textId="77777777" w:rsidTr="00337420">
        <w:trPr>
          <w:trHeight w:val="118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3724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672DFE2"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w:t>
            </w:r>
            <w:r w:rsidRPr="00FE4C51">
              <w:rPr>
                <w:rFonts w:ascii="Calibri" w:hAnsi="Calibri" w:cs="Calibri"/>
                <w:color w:val="000000"/>
              </w:rPr>
              <w:t> </w:t>
            </w:r>
            <w:r w:rsidRPr="00FE4C51">
              <w:rPr>
                <w:rFonts w:ascii="GHEA Grapalat" w:hAnsi="GHEA Grapalat" w:cs="GHEA Grapalat"/>
                <w:color w:val="000000"/>
              </w:rPr>
              <w:t>խողովակներ</w:t>
            </w:r>
            <w:r w:rsidRPr="00FE4C51">
              <w:rPr>
                <w:rFonts w:ascii="Calibri" w:hAnsi="Calibri" w:cs="Calibri"/>
                <w:color w:val="000000"/>
              </w:rPr>
              <w:t> </w:t>
            </w:r>
            <w:r w:rsidRPr="00FE4C51">
              <w:rPr>
                <w:rFonts w:ascii="GHEA Grapalat" w:hAnsi="GHEA Grapalat" w:cs="GHEA Grapalat"/>
                <w:color w:val="000000"/>
              </w:rPr>
              <w:t>ռետինե</w:t>
            </w:r>
            <w:r w:rsidRPr="00FE4C51">
              <w:rPr>
                <w:rFonts w:ascii="Calibri" w:hAnsi="Calibri" w:cs="Calibri"/>
                <w:color w:val="000000"/>
              </w:rPr>
              <w:t> </w:t>
            </w:r>
            <w:r w:rsidRPr="00FE4C51">
              <w:rPr>
                <w:rFonts w:ascii="GHEA Grapalat" w:hAnsi="GHEA Grapalat" w:cs="GHEA Grapalat"/>
                <w:color w:val="000000"/>
              </w:rPr>
              <w:t>մեկուսիչով</w:t>
            </w:r>
            <w:r w:rsidRPr="00FE4C51">
              <w:rPr>
                <w:rFonts w:ascii="Calibri" w:hAnsi="Calibri" w:cs="Calibri"/>
                <w:color w:val="000000"/>
              </w:rPr>
              <w:t> </w:t>
            </w:r>
            <w:r w:rsidRPr="00FE4C51">
              <w:rPr>
                <w:rFonts w:ascii="GHEA Grapalat" w:hAnsi="GHEA Grapalat" w:cs="GHEA Grapalat"/>
                <w:color w:val="000000"/>
              </w:rPr>
              <w:t>տեղադրում</w:t>
            </w:r>
            <w:r w:rsidRPr="00FE4C51">
              <w:rPr>
                <w:rFonts w:ascii="Calibri" w:hAnsi="Calibri" w:cs="Calibri"/>
                <w:color w:val="000000"/>
              </w:rPr>
              <w:t> </w:t>
            </w:r>
            <w:r w:rsidRPr="00FE4C51">
              <w:rPr>
                <w:rFonts w:ascii="GHEA Grapalat" w:hAnsi="GHEA Grapalat" w:cs="GHEA Grapalat"/>
                <w:color w:val="000000"/>
              </w:rPr>
              <w:t>փորձարկումով</w:t>
            </w:r>
            <w:r w:rsidRPr="00FE4C51">
              <w:rPr>
                <w:rFonts w:ascii="GHEA Grapalat" w:hAnsi="GHEA Grapalat" w:cs="Calibri"/>
                <w:color w:val="000000"/>
              </w:rPr>
              <w:t>,</w:t>
            </w:r>
            <w:r w:rsidRPr="00FE4C51">
              <w:rPr>
                <w:rFonts w:ascii="Calibri" w:hAnsi="Calibri" w:cs="Calibri"/>
                <w:color w:val="000000"/>
              </w:rPr>
              <w:t> </w:t>
            </w:r>
            <w:r w:rsidRPr="00FE4C51">
              <w:rPr>
                <w:rFonts w:ascii="GHEA Grapalat" w:hAnsi="GHEA Grapalat" w:cs="GHEA Grapalat"/>
                <w:color w:val="000000"/>
              </w:rPr>
              <w:t>լվացում</w:t>
            </w:r>
            <w:r w:rsidRPr="00FE4C51">
              <w:rPr>
                <w:rFonts w:ascii="Calibri" w:hAnsi="Calibri" w:cs="Calibri"/>
                <w:color w:val="000000"/>
              </w:rPr>
              <w:t> </w:t>
            </w:r>
            <w:r w:rsidRPr="00FE4C51">
              <w:rPr>
                <w:rFonts w:ascii="GHEA Grapalat" w:hAnsi="GHEA Grapalat" w:cs="GHEA Grapalat"/>
                <w:color w:val="000000"/>
              </w:rPr>
              <w:t>և</w:t>
            </w:r>
            <w:r w:rsidRPr="00FE4C51">
              <w:rPr>
                <w:rFonts w:ascii="Calibri" w:hAnsi="Calibri" w:cs="Calibri"/>
                <w:color w:val="000000"/>
              </w:rPr>
              <w:t> </w:t>
            </w:r>
            <w:r w:rsidRPr="00FE4C51">
              <w:rPr>
                <w:rFonts w:ascii="GHEA Grapalat" w:hAnsi="GHEA Grapalat" w:cs="GHEA Grapalat"/>
                <w:color w:val="000000"/>
              </w:rPr>
              <w:t>ախտահանում</w:t>
            </w:r>
            <w:r w:rsidRPr="00FE4C51">
              <w:rPr>
                <w:rFonts w:ascii="Calibri" w:hAnsi="Calibri" w:cs="Calibri"/>
                <w:color w:val="000000"/>
              </w:rPr>
              <w:t> </w:t>
            </w:r>
            <w:r w:rsidRPr="00FE4C51">
              <w:rPr>
                <w:rFonts w:ascii="GHEA Grapalat" w:hAnsi="GHEA Grapalat" w:cs="Calibri"/>
                <w:color w:val="000000"/>
              </w:rPr>
              <w:t>d=20</w:t>
            </w:r>
            <w:r w:rsidRPr="00FE4C51">
              <w:rPr>
                <w:rFonts w:ascii="GHEA Grapalat" w:hAnsi="GHEA Grapalat" w:cs="GHEA Grapalat"/>
                <w:color w:val="000000"/>
              </w:rPr>
              <w:t>մմ</w:t>
            </w:r>
            <w:r w:rsidRPr="00FE4C51">
              <w:rPr>
                <w:rFonts w:ascii="GHEA Grapalat" w:hAnsi="GHEA Grapalat" w:cs="Calibri"/>
                <w:color w:val="000000"/>
              </w:rPr>
              <w:t>,,</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15</w:t>
            </w:r>
            <w:r w:rsidRPr="00FE4C51">
              <w:rPr>
                <w:rFonts w:ascii="Calibri" w:hAnsi="Calibri" w:cs="Calibri"/>
                <w:color w:val="000000"/>
              </w:rPr>
              <w:t>        </w:t>
            </w:r>
          </w:p>
        </w:tc>
        <w:tc>
          <w:tcPr>
            <w:tcW w:w="1134" w:type="dxa"/>
            <w:tcBorders>
              <w:top w:val="single" w:sz="4" w:space="0" w:color="auto"/>
              <w:left w:val="nil"/>
              <w:bottom w:val="single" w:sz="4" w:space="0" w:color="auto"/>
              <w:right w:val="nil"/>
            </w:tcBorders>
            <w:shd w:val="clear" w:color="000000" w:fill="FFFFFF"/>
            <w:noWrap/>
            <w:vAlign w:val="center"/>
            <w:hideMark/>
          </w:tcPr>
          <w:p w14:paraId="3003CAC0"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գծ.մ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86061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5CA447C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w:t>
            </w:r>
          </w:p>
        </w:tc>
        <w:tc>
          <w:tcPr>
            <w:tcW w:w="1457" w:type="dxa"/>
            <w:tcBorders>
              <w:top w:val="single" w:sz="4" w:space="0" w:color="auto"/>
              <w:left w:val="nil"/>
              <w:bottom w:val="single" w:sz="4" w:space="0" w:color="auto"/>
              <w:right w:val="single" w:sz="4" w:space="0" w:color="auto"/>
            </w:tcBorders>
            <w:shd w:val="clear" w:color="000000" w:fill="FFFFFF"/>
            <w:noWrap/>
            <w:vAlign w:val="center"/>
            <w:hideMark/>
          </w:tcPr>
          <w:p w14:paraId="256218E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10000</w:t>
            </w:r>
          </w:p>
        </w:tc>
      </w:tr>
      <w:tr w:rsidR="00FE4C51" w:rsidRPr="00FE4C51" w14:paraId="55CD234A" w14:textId="77777777" w:rsidTr="00337420">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871D61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12300030"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ձևավոր մասեր</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25</w:t>
            </w:r>
            <w:r w:rsidRPr="00FE4C51">
              <w:rPr>
                <w:rFonts w:ascii="GHEA Grapalat" w:hAnsi="GHEA Grapalat" w:cs="GHEA Grapalat"/>
                <w:color w:val="000000"/>
              </w:rPr>
              <w:t>մմ</w:t>
            </w:r>
          </w:p>
        </w:tc>
        <w:tc>
          <w:tcPr>
            <w:tcW w:w="1134" w:type="dxa"/>
            <w:tcBorders>
              <w:top w:val="nil"/>
              <w:left w:val="nil"/>
              <w:bottom w:val="single" w:sz="4" w:space="0" w:color="auto"/>
              <w:right w:val="single" w:sz="4" w:space="0" w:color="auto"/>
            </w:tcBorders>
            <w:shd w:val="clear" w:color="000000" w:fill="FFFFFF"/>
            <w:noWrap/>
            <w:vAlign w:val="center"/>
            <w:hideMark/>
          </w:tcPr>
          <w:p w14:paraId="5683E942"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1D986F2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w:t>
            </w:r>
          </w:p>
        </w:tc>
        <w:tc>
          <w:tcPr>
            <w:tcW w:w="1275" w:type="dxa"/>
            <w:tcBorders>
              <w:top w:val="nil"/>
              <w:left w:val="nil"/>
              <w:bottom w:val="single" w:sz="4" w:space="0" w:color="auto"/>
              <w:right w:val="single" w:sz="4" w:space="0" w:color="auto"/>
            </w:tcBorders>
            <w:shd w:val="clear" w:color="000000" w:fill="FFFFFF"/>
            <w:noWrap/>
            <w:vAlign w:val="center"/>
            <w:hideMark/>
          </w:tcPr>
          <w:p w14:paraId="7BEE084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w:t>
            </w:r>
          </w:p>
        </w:tc>
        <w:tc>
          <w:tcPr>
            <w:tcW w:w="1457" w:type="dxa"/>
            <w:tcBorders>
              <w:top w:val="nil"/>
              <w:left w:val="nil"/>
              <w:bottom w:val="single" w:sz="4" w:space="0" w:color="auto"/>
              <w:right w:val="single" w:sz="4" w:space="0" w:color="auto"/>
            </w:tcBorders>
            <w:shd w:val="clear" w:color="000000" w:fill="FFFFFF"/>
            <w:noWrap/>
            <w:vAlign w:val="center"/>
            <w:hideMark/>
          </w:tcPr>
          <w:p w14:paraId="75BFAFE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r>
      <w:tr w:rsidR="00FE4C51" w:rsidRPr="00FE4C51" w14:paraId="11A0FDC7" w14:textId="77777777" w:rsidTr="00337420">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9CFA20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6D87BFB5"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ձևավոր մասեր</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20</w:t>
            </w:r>
          </w:p>
        </w:tc>
        <w:tc>
          <w:tcPr>
            <w:tcW w:w="1134" w:type="dxa"/>
            <w:tcBorders>
              <w:top w:val="nil"/>
              <w:left w:val="nil"/>
              <w:bottom w:val="single" w:sz="4" w:space="0" w:color="auto"/>
              <w:right w:val="single" w:sz="4" w:space="0" w:color="auto"/>
            </w:tcBorders>
            <w:shd w:val="clear" w:color="000000" w:fill="FFFFFF"/>
            <w:noWrap/>
            <w:vAlign w:val="center"/>
            <w:hideMark/>
          </w:tcPr>
          <w:p w14:paraId="0BD26271"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21173AE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w:t>
            </w:r>
          </w:p>
        </w:tc>
        <w:tc>
          <w:tcPr>
            <w:tcW w:w="1275" w:type="dxa"/>
            <w:tcBorders>
              <w:top w:val="nil"/>
              <w:left w:val="nil"/>
              <w:bottom w:val="single" w:sz="4" w:space="0" w:color="auto"/>
              <w:right w:val="single" w:sz="4" w:space="0" w:color="auto"/>
            </w:tcBorders>
            <w:shd w:val="clear" w:color="000000" w:fill="FFFFFF"/>
            <w:noWrap/>
            <w:vAlign w:val="center"/>
            <w:hideMark/>
          </w:tcPr>
          <w:p w14:paraId="133A9B9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w:t>
            </w:r>
          </w:p>
        </w:tc>
        <w:tc>
          <w:tcPr>
            <w:tcW w:w="1457" w:type="dxa"/>
            <w:tcBorders>
              <w:top w:val="nil"/>
              <w:left w:val="nil"/>
              <w:bottom w:val="single" w:sz="4" w:space="0" w:color="auto"/>
              <w:right w:val="single" w:sz="4" w:space="0" w:color="auto"/>
            </w:tcBorders>
            <w:shd w:val="clear" w:color="000000" w:fill="FFFFFF"/>
            <w:noWrap/>
            <w:vAlign w:val="center"/>
            <w:hideMark/>
          </w:tcPr>
          <w:p w14:paraId="4A6EA44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12500</w:t>
            </w:r>
          </w:p>
        </w:tc>
      </w:tr>
      <w:tr w:rsidR="00FE4C51" w:rsidRPr="00FE4C51" w14:paraId="105D9D13" w14:textId="77777777" w:rsidTr="00337420">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83487C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424A620B"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ձևավոր մասեր</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15</w:t>
            </w:r>
          </w:p>
        </w:tc>
        <w:tc>
          <w:tcPr>
            <w:tcW w:w="1134" w:type="dxa"/>
            <w:tcBorders>
              <w:top w:val="nil"/>
              <w:left w:val="nil"/>
              <w:bottom w:val="single" w:sz="4" w:space="0" w:color="auto"/>
              <w:right w:val="single" w:sz="4" w:space="0" w:color="auto"/>
            </w:tcBorders>
            <w:shd w:val="clear" w:color="000000" w:fill="FFFFFF"/>
            <w:noWrap/>
            <w:vAlign w:val="center"/>
            <w:hideMark/>
          </w:tcPr>
          <w:p w14:paraId="3AA01E08"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2BACF12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w:t>
            </w:r>
          </w:p>
        </w:tc>
        <w:tc>
          <w:tcPr>
            <w:tcW w:w="1275" w:type="dxa"/>
            <w:tcBorders>
              <w:top w:val="nil"/>
              <w:left w:val="nil"/>
              <w:bottom w:val="single" w:sz="4" w:space="0" w:color="auto"/>
              <w:right w:val="single" w:sz="4" w:space="0" w:color="auto"/>
            </w:tcBorders>
            <w:shd w:val="clear" w:color="000000" w:fill="FFFFFF"/>
            <w:noWrap/>
            <w:vAlign w:val="center"/>
            <w:hideMark/>
          </w:tcPr>
          <w:p w14:paraId="24ACFDC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w:t>
            </w:r>
          </w:p>
        </w:tc>
        <w:tc>
          <w:tcPr>
            <w:tcW w:w="1457" w:type="dxa"/>
            <w:tcBorders>
              <w:top w:val="nil"/>
              <w:left w:val="nil"/>
              <w:bottom w:val="single" w:sz="4" w:space="0" w:color="auto"/>
              <w:right w:val="single" w:sz="4" w:space="0" w:color="auto"/>
            </w:tcBorders>
            <w:shd w:val="clear" w:color="000000" w:fill="FFFFFF"/>
            <w:noWrap/>
            <w:vAlign w:val="center"/>
            <w:hideMark/>
          </w:tcPr>
          <w:p w14:paraId="1B90782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w:t>
            </w:r>
          </w:p>
        </w:tc>
      </w:tr>
      <w:tr w:rsidR="00FE4C51" w:rsidRPr="00FE4C51" w14:paraId="6AD0B26A" w14:textId="77777777" w:rsidTr="00337420">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25FAAE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7</w:t>
            </w:r>
          </w:p>
        </w:tc>
        <w:tc>
          <w:tcPr>
            <w:tcW w:w="4820" w:type="dxa"/>
            <w:tcBorders>
              <w:top w:val="nil"/>
              <w:left w:val="nil"/>
              <w:bottom w:val="single" w:sz="4" w:space="0" w:color="auto"/>
              <w:right w:val="single" w:sz="4" w:space="0" w:color="auto"/>
            </w:tcBorders>
            <w:shd w:val="clear" w:color="auto" w:fill="auto"/>
            <w:vAlign w:val="center"/>
            <w:hideMark/>
          </w:tcPr>
          <w:p w14:paraId="5B2B76CB"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Գնդային փական</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=25, P=1</w:t>
            </w:r>
            <w:r w:rsidRPr="00FE4C51">
              <w:rPr>
                <w:rFonts w:ascii="GHEA Grapalat" w:hAnsi="GHEA Grapalat" w:cs="GHEA Grapalat"/>
                <w:color w:val="000000"/>
              </w:rPr>
              <w:t>ՄՊա</w:t>
            </w:r>
          </w:p>
        </w:tc>
        <w:tc>
          <w:tcPr>
            <w:tcW w:w="1134" w:type="dxa"/>
            <w:tcBorders>
              <w:top w:val="nil"/>
              <w:left w:val="nil"/>
              <w:bottom w:val="single" w:sz="4" w:space="0" w:color="auto"/>
              <w:right w:val="single" w:sz="4" w:space="0" w:color="auto"/>
            </w:tcBorders>
            <w:shd w:val="clear" w:color="000000" w:fill="FFFFFF"/>
            <w:noWrap/>
            <w:vAlign w:val="center"/>
            <w:hideMark/>
          </w:tcPr>
          <w:p w14:paraId="2D7929BB"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1C42B89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w:t>
            </w:r>
          </w:p>
        </w:tc>
        <w:tc>
          <w:tcPr>
            <w:tcW w:w="1275" w:type="dxa"/>
            <w:tcBorders>
              <w:top w:val="nil"/>
              <w:left w:val="nil"/>
              <w:bottom w:val="single" w:sz="4" w:space="0" w:color="auto"/>
              <w:right w:val="single" w:sz="4" w:space="0" w:color="auto"/>
            </w:tcBorders>
            <w:shd w:val="clear" w:color="000000" w:fill="FFFFFF"/>
            <w:noWrap/>
            <w:vAlign w:val="center"/>
            <w:hideMark/>
          </w:tcPr>
          <w:p w14:paraId="46AF26A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6000</w:t>
            </w:r>
          </w:p>
        </w:tc>
        <w:tc>
          <w:tcPr>
            <w:tcW w:w="1457" w:type="dxa"/>
            <w:tcBorders>
              <w:top w:val="nil"/>
              <w:left w:val="nil"/>
              <w:bottom w:val="single" w:sz="4" w:space="0" w:color="auto"/>
              <w:right w:val="single" w:sz="4" w:space="0" w:color="auto"/>
            </w:tcBorders>
            <w:shd w:val="clear" w:color="000000" w:fill="FFFFFF"/>
            <w:noWrap/>
            <w:vAlign w:val="center"/>
            <w:hideMark/>
          </w:tcPr>
          <w:p w14:paraId="486BCE2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18000</w:t>
            </w:r>
          </w:p>
        </w:tc>
      </w:tr>
      <w:tr w:rsidR="00FE4C51" w:rsidRPr="00FE4C51" w14:paraId="4544E674" w14:textId="77777777" w:rsidTr="00337420">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3597D3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8</w:t>
            </w:r>
          </w:p>
        </w:tc>
        <w:tc>
          <w:tcPr>
            <w:tcW w:w="4820" w:type="dxa"/>
            <w:tcBorders>
              <w:top w:val="nil"/>
              <w:left w:val="nil"/>
              <w:bottom w:val="single" w:sz="4" w:space="0" w:color="auto"/>
              <w:right w:val="single" w:sz="4" w:space="0" w:color="auto"/>
            </w:tcBorders>
            <w:shd w:val="clear" w:color="auto" w:fill="auto"/>
            <w:vAlign w:val="center"/>
            <w:hideMark/>
          </w:tcPr>
          <w:p w14:paraId="7B24EE8E"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Գնդային փական</w:t>
            </w:r>
            <w:r w:rsidRPr="00FE4C51">
              <w:rPr>
                <w:rFonts w:ascii="Calibri" w:hAnsi="Calibri" w:cs="Calibri"/>
                <w:color w:val="000000"/>
              </w:rPr>
              <w:t> </w:t>
            </w:r>
            <w:r w:rsidRPr="00FE4C51">
              <w:rPr>
                <w:rFonts w:ascii="GHEA Grapalat" w:hAnsi="GHEA Grapalat" w:cs="Calibri"/>
                <w:color w:val="000000"/>
              </w:rPr>
              <w:t xml:space="preserve"> d</w:t>
            </w:r>
            <w:r w:rsidRPr="00FE4C51">
              <w:rPr>
                <w:rFonts w:ascii="GHEA Grapalat" w:hAnsi="GHEA Grapalat" w:cs="GHEA Grapalat"/>
                <w:color w:val="000000"/>
              </w:rPr>
              <w:t>պ</w:t>
            </w:r>
            <w:r w:rsidRPr="00FE4C51">
              <w:rPr>
                <w:rFonts w:ascii="GHEA Grapalat" w:hAnsi="GHEA Grapalat" w:cs="Calibri"/>
                <w:color w:val="000000"/>
              </w:rPr>
              <w:t>=20,P=1</w:t>
            </w:r>
            <w:r w:rsidRPr="00FE4C51">
              <w:rPr>
                <w:rFonts w:ascii="GHEA Grapalat" w:hAnsi="GHEA Grapalat" w:cs="GHEA Grapalat"/>
                <w:color w:val="000000"/>
              </w:rPr>
              <w:t>ՄՊա</w:t>
            </w:r>
          </w:p>
        </w:tc>
        <w:tc>
          <w:tcPr>
            <w:tcW w:w="1134" w:type="dxa"/>
            <w:tcBorders>
              <w:top w:val="nil"/>
              <w:left w:val="nil"/>
              <w:bottom w:val="single" w:sz="4" w:space="0" w:color="auto"/>
              <w:right w:val="single" w:sz="4" w:space="0" w:color="auto"/>
            </w:tcBorders>
            <w:shd w:val="clear" w:color="000000" w:fill="FFFFFF"/>
            <w:noWrap/>
            <w:vAlign w:val="center"/>
            <w:hideMark/>
          </w:tcPr>
          <w:p w14:paraId="52E0C667"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1428515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w:t>
            </w:r>
          </w:p>
        </w:tc>
        <w:tc>
          <w:tcPr>
            <w:tcW w:w="1275" w:type="dxa"/>
            <w:tcBorders>
              <w:top w:val="nil"/>
              <w:left w:val="nil"/>
              <w:bottom w:val="single" w:sz="4" w:space="0" w:color="auto"/>
              <w:right w:val="single" w:sz="4" w:space="0" w:color="auto"/>
            </w:tcBorders>
            <w:shd w:val="clear" w:color="000000" w:fill="FFFFFF"/>
            <w:noWrap/>
            <w:vAlign w:val="center"/>
            <w:hideMark/>
          </w:tcPr>
          <w:p w14:paraId="69C503A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w:t>
            </w:r>
          </w:p>
        </w:tc>
        <w:tc>
          <w:tcPr>
            <w:tcW w:w="1457" w:type="dxa"/>
            <w:tcBorders>
              <w:top w:val="nil"/>
              <w:left w:val="nil"/>
              <w:bottom w:val="single" w:sz="4" w:space="0" w:color="auto"/>
              <w:right w:val="single" w:sz="4" w:space="0" w:color="auto"/>
            </w:tcBorders>
            <w:shd w:val="clear" w:color="000000" w:fill="FFFFFF"/>
            <w:noWrap/>
            <w:vAlign w:val="center"/>
            <w:hideMark/>
          </w:tcPr>
          <w:p w14:paraId="46299BA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r>
      <w:tr w:rsidR="00FE4C51" w:rsidRPr="00FE4C51" w14:paraId="7E611B8F" w14:textId="77777777" w:rsidTr="00337420">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F49BDF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9</w:t>
            </w:r>
          </w:p>
        </w:tc>
        <w:tc>
          <w:tcPr>
            <w:tcW w:w="4820" w:type="dxa"/>
            <w:tcBorders>
              <w:top w:val="nil"/>
              <w:left w:val="nil"/>
              <w:bottom w:val="single" w:sz="4" w:space="0" w:color="auto"/>
              <w:right w:val="single" w:sz="4" w:space="0" w:color="auto"/>
            </w:tcBorders>
            <w:shd w:val="clear" w:color="auto" w:fill="auto"/>
            <w:vAlign w:val="center"/>
            <w:hideMark/>
          </w:tcPr>
          <w:p w14:paraId="4B0A888C"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Գնդային փական</w:t>
            </w:r>
            <w:r w:rsidRPr="00FE4C51">
              <w:rPr>
                <w:rFonts w:ascii="Calibri" w:hAnsi="Calibri" w:cs="Calibri"/>
                <w:color w:val="000000"/>
              </w:rPr>
              <w:t> </w:t>
            </w:r>
            <w:r w:rsidRPr="00FE4C51">
              <w:rPr>
                <w:rFonts w:ascii="GHEA Grapalat" w:hAnsi="GHEA Grapalat" w:cs="Calibri"/>
                <w:color w:val="000000"/>
              </w:rPr>
              <w:t xml:space="preserve"> dպ=15,P=1ՄՊա</w:t>
            </w:r>
          </w:p>
        </w:tc>
        <w:tc>
          <w:tcPr>
            <w:tcW w:w="1134" w:type="dxa"/>
            <w:tcBorders>
              <w:top w:val="nil"/>
              <w:left w:val="nil"/>
              <w:bottom w:val="single" w:sz="4" w:space="0" w:color="auto"/>
              <w:right w:val="single" w:sz="4" w:space="0" w:color="auto"/>
            </w:tcBorders>
            <w:shd w:val="clear" w:color="000000" w:fill="FFFFFF"/>
            <w:noWrap/>
            <w:vAlign w:val="center"/>
            <w:hideMark/>
          </w:tcPr>
          <w:p w14:paraId="6E254397"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269EE4C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w:t>
            </w:r>
          </w:p>
        </w:tc>
        <w:tc>
          <w:tcPr>
            <w:tcW w:w="1275" w:type="dxa"/>
            <w:tcBorders>
              <w:top w:val="nil"/>
              <w:left w:val="nil"/>
              <w:bottom w:val="single" w:sz="4" w:space="0" w:color="auto"/>
              <w:right w:val="single" w:sz="4" w:space="0" w:color="auto"/>
            </w:tcBorders>
            <w:shd w:val="clear" w:color="000000" w:fill="FFFFFF"/>
            <w:noWrap/>
            <w:vAlign w:val="center"/>
            <w:hideMark/>
          </w:tcPr>
          <w:p w14:paraId="38BC6A8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w:t>
            </w:r>
          </w:p>
        </w:tc>
        <w:tc>
          <w:tcPr>
            <w:tcW w:w="1457" w:type="dxa"/>
            <w:tcBorders>
              <w:top w:val="nil"/>
              <w:left w:val="nil"/>
              <w:bottom w:val="single" w:sz="4" w:space="0" w:color="auto"/>
              <w:right w:val="single" w:sz="4" w:space="0" w:color="auto"/>
            </w:tcBorders>
            <w:shd w:val="clear" w:color="000000" w:fill="FFFFFF"/>
            <w:noWrap/>
            <w:vAlign w:val="center"/>
            <w:hideMark/>
          </w:tcPr>
          <w:p w14:paraId="2F4ED57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r>
      <w:tr w:rsidR="00FE4C51" w:rsidRPr="00FE4C51" w14:paraId="6B8E2FA9" w14:textId="77777777" w:rsidTr="00337420">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E6B4684"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10</w:t>
            </w:r>
          </w:p>
        </w:tc>
        <w:tc>
          <w:tcPr>
            <w:tcW w:w="4820" w:type="dxa"/>
            <w:tcBorders>
              <w:top w:val="nil"/>
              <w:left w:val="nil"/>
              <w:bottom w:val="single" w:sz="4" w:space="0" w:color="auto"/>
              <w:right w:val="single" w:sz="4" w:space="0" w:color="auto"/>
            </w:tcBorders>
            <w:shd w:val="clear" w:color="auto" w:fill="auto"/>
            <w:vAlign w:val="center"/>
            <w:hideMark/>
          </w:tcPr>
          <w:p w14:paraId="247D22AD"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Ծորակ</w:t>
            </w:r>
            <w:r w:rsidRPr="00FE4C51">
              <w:rPr>
                <w:rFonts w:ascii="Calibri" w:hAnsi="Calibri" w:cs="Calibri"/>
                <w:color w:val="000000"/>
              </w:rPr>
              <w:t> </w:t>
            </w:r>
            <w:r w:rsidRPr="00FE4C51">
              <w:rPr>
                <w:rFonts w:ascii="GHEA Grapalat" w:hAnsi="GHEA Grapalat" w:cs="GHEA Grapalat"/>
                <w:color w:val="000000"/>
              </w:rPr>
              <w:t>լվացարանների</w:t>
            </w:r>
            <w:r w:rsidRPr="00FE4C51">
              <w:rPr>
                <w:rFonts w:ascii="Calibri" w:hAnsi="Calibri" w:cs="Calibri"/>
                <w:color w:val="000000"/>
              </w:rPr>
              <w:t> </w:t>
            </w:r>
            <w:r w:rsidRPr="00FE4C51">
              <w:rPr>
                <w:rFonts w:ascii="GHEA Grapalat" w:hAnsi="GHEA Grapalat" w:cs="GHEA Grapalat"/>
                <w:color w:val="000000"/>
              </w:rPr>
              <w:t>համար</w:t>
            </w:r>
          </w:p>
        </w:tc>
        <w:tc>
          <w:tcPr>
            <w:tcW w:w="1134" w:type="dxa"/>
            <w:tcBorders>
              <w:top w:val="nil"/>
              <w:left w:val="nil"/>
              <w:bottom w:val="single" w:sz="4" w:space="0" w:color="auto"/>
              <w:right w:val="single" w:sz="4" w:space="0" w:color="auto"/>
            </w:tcBorders>
            <w:shd w:val="clear" w:color="000000" w:fill="FFFFFF"/>
            <w:noWrap/>
            <w:vAlign w:val="center"/>
            <w:hideMark/>
          </w:tcPr>
          <w:p w14:paraId="6FA80FE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կ</w:t>
            </w:r>
            <w:r w:rsidRPr="00FE4C51">
              <w:rPr>
                <w:rFonts w:ascii="GHEA Grapalat" w:hAnsi="GHEA Grapalat" w:cs="Calibri"/>
                <w:color w:val="000000"/>
                <w:sz w:val="22"/>
                <w:szCs w:val="22"/>
              </w:rPr>
              <w:t>-</w:t>
            </w:r>
            <w:r w:rsidRPr="00FE4C51">
              <w:rPr>
                <w:rFonts w:ascii="GHEA Grapalat" w:hAnsi="GHEA Grapalat" w:cs="Arial"/>
                <w:color w:val="000000"/>
                <w:sz w:val="22"/>
                <w:szCs w:val="22"/>
              </w:rPr>
              <w:t>տ</w:t>
            </w:r>
          </w:p>
        </w:tc>
        <w:tc>
          <w:tcPr>
            <w:tcW w:w="1134" w:type="dxa"/>
            <w:tcBorders>
              <w:top w:val="nil"/>
              <w:left w:val="nil"/>
              <w:bottom w:val="single" w:sz="4" w:space="0" w:color="auto"/>
              <w:right w:val="single" w:sz="4" w:space="0" w:color="auto"/>
            </w:tcBorders>
            <w:shd w:val="clear" w:color="000000" w:fill="FFFFFF"/>
            <w:noWrap/>
            <w:vAlign w:val="center"/>
            <w:hideMark/>
          </w:tcPr>
          <w:p w14:paraId="1D76EE9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nil"/>
              <w:left w:val="nil"/>
              <w:bottom w:val="single" w:sz="4" w:space="0" w:color="auto"/>
              <w:right w:val="single" w:sz="4" w:space="0" w:color="auto"/>
            </w:tcBorders>
            <w:shd w:val="clear" w:color="000000" w:fill="FFFFFF"/>
            <w:noWrap/>
            <w:vAlign w:val="center"/>
            <w:hideMark/>
          </w:tcPr>
          <w:p w14:paraId="76AB7FB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c>
          <w:tcPr>
            <w:tcW w:w="1457" w:type="dxa"/>
            <w:tcBorders>
              <w:top w:val="nil"/>
              <w:left w:val="nil"/>
              <w:bottom w:val="single" w:sz="4" w:space="0" w:color="auto"/>
              <w:right w:val="single" w:sz="4" w:space="0" w:color="auto"/>
            </w:tcBorders>
            <w:shd w:val="clear" w:color="000000" w:fill="FFFFFF"/>
            <w:noWrap/>
            <w:vAlign w:val="center"/>
            <w:hideMark/>
          </w:tcPr>
          <w:p w14:paraId="2C4EF15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r>
      <w:tr w:rsidR="00FE4C51" w:rsidRPr="00FE4C51" w14:paraId="224DEE68" w14:textId="77777777" w:rsidTr="00337420">
        <w:trPr>
          <w:trHeight w:val="8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8C74D0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11</w:t>
            </w:r>
          </w:p>
        </w:tc>
        <w:tc>
          <w:tcPr>
            <w:tcW w:w="4820" w:type="dxa"/>
            <w:tcBorders>
              <w:top w:val="nil"/>
              <w:left w:val="nil"/>
              <w:bottom w:val="single" w:sz="4" w:space="0" w:color="auto"/>
              <w:right w:val="single" w:sz="4" w:space="0" w:color="auto"/>
            </w:tcBorders>
            <w:shd w:val="clear" w:color="auto" w:fill="auto"/>
            <w:vAlign w:val="center"/>
            <w:hideMark/>
          </w:tcPr>
          <w:p w14:paraId="20E39982"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Ծորակ</w:t>
            </w:r>
            <w:r w:rsidRPr="00FE4C51">
              <w:rPr>
                <w:rFonts w:ascii="Calibri" w:hAnsi="Calibri" w:cs="Calibri"/>
                <w:color w:val="000000"/>
              </w:rPr>
              <w:t> </w:t>
            </w:r>
            <w:r w:rsidRPr="00FE4C51">
              <w:rPr>
                <w:rFonts w:ascii="GHEA Grapalat" w:hAnsi="GHEA Grapalat" w:cs="GHEA Grapalat"/>
                <w:color w:val="000000"/>
              </w:rPr>
              <w:t>ցնցուղով</w:t>
            </w:r>
            <w:r w:rsidRPr="00FE4C51">
              <w:rPr>
                <w:rFonts w:ascii="GHEA Grapalat" w:hAnsi="GHEA Grapalat" w:cs="Calibri"/>
                <w:color w:val="000000"/>
              </w:rPr>
              <w:t xml:space="preserve">, </w:t>
            </w:r>
            <w:r w:rsidRPr="00FE4C51">
              <w:rPr>
                <w:rFonts w:ascii="GHEA Grapalat" w:hAnsi="GHEA Grapalat" w:cs="GHEA Grapalat"/>
                <w:color w:val="000000"/>
              </w:rPr>
              <w:t>Պատվիրատուի</w:t>
            </w:r>
            <w:r w:rsidRPr="00FE4C51">
              <w:rPr>
                <w:rFonts w:ascii="GHEA Grapalat" w:hAnsi="GHEA Grapalat" w:cs="Calibri"/>
                <w:color w:val="000000"/>
              </w:rPr>
              <w:t xml:space="preserve"> </w:t>
            </w:r>
            <w:r w:rsidRPr="00FE4C51">
              <w:rPr>
                <w:rFonts w:ascii="GHEA Grapalat" w:hAnsi="GHEA Grapalat" w:cs="GHEA Grapalat"/>
                <w:color w:val="000000"/>
              </w:rPr>
              <w:t>հետ</w:t>
            </w:r>
            <w:r w:rsidRPr="00FE4C51">
              <w:rPr>
                <w:rFonts w:ascii="GHEA Grapalat" w:hAnsi="GHEA Grapalat" w:cs="Calibri"/>
                <w:color w:val="000000"/>
              </w:rPr>
              <w:t xml:space="preserve"> </w:t>
            </w:r>
            <w:r w:rsidRPr="00FE4C51">
              <w:rPr>
                <w:rFonts w:ascii="GHEA Grapalat" w:hAnsi="GHEA Grapalat" w:cs="GHEA Grapalat"/>
                <w:color w:val="000000"/>
              </w:rPr>
              <w:t>համաձայնեցնելով</w:t>
            </w:r>
          </w:p>
        </w:tc>
        <w:tc>
          <w:tcPr>
            <w:tcW w:w="1134" w:type="dxa"/>
            <w:tcBorders>
              <w:top w:val="nil"/>
              <w:left w:val="nil"/>
              <w:bottom w:val="single" w:sz="4" w:space="0" w:color="auto"/>
              <w:right w:val="single" w:sz="4" w:space="0" w:color="auto"/>
            </w:tcBorders>
            <w:shd w:val="clear" w:color="000000" w:fill="FFFFFF"/>
            <w:noWrap/>
            <w:vAlign w:val="center"/>
            <w:hideMark/>
          </w:tcPr>
          <w:p w14:paraId="5684C30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կ</w:t>
            </w:r>
            <w:r w:rsidRPr="00FE4C51">
              <w:rPr>
                <w:rFonts w:ascii="GHEA Grapalat" w:hAnsi="GHEA Grapalat" w:cs="Calibri"/>
                <w:color w:val="000000"/>
                <w:sz w:val="22"/>
                <w:szCs w:val="22"/>
              </w:rPr>
              <w:t>-</w:t>
            </w:r>
            <w:r w:rsidRPr="00FE4C51">
              <w:rPr>
                <w:rFonts w:ascii="GHEA Grapalat" w:hAnsi="GHEA Grapalat" w:cs="Arial"/>
                <w:color w:val="000000"/>
                <w:sz w:val="22"/>
                <w:szCs w:val="22"/>
              </w:rPr>
              <w:t>տ</w:t>
            </w:r>
          </w:p>
        </w:tc>
        <w:tc>
          <w:tcPr>
            <w:tcW w:w="1134" w:type="dxa"/>
            <w:tcBorders>
              <w:top w:val="nil"/>
              <w:left w:val="nil"/>
              <w:bottom w:val="single" w:sz="4" w:space="0" w:color="auto"/>
              <w:right w:val="single" w:sz="4" w:space="0" w:color="auto"/>
            </w:tcBorders>
            <w:shd w:val="clear" w:color="000000" w:fill="FFFFFF"/>
            <w:noWrap/>
            <w:vAlign w:val="center"/>
            <w:hideMark/>
          </w:tcPr>
          <w:p w14:paraId="3E3AC33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nil"/>
              <w:left w:val="nil"/>
              <w:bottom w:val="single" w:sz="4" w:space="0" w:color="auto"/>
              <w:right w:val="single" w:sz="4" w:space="0" w:color="auto"/>
            </w:tcBorders>
            <w:shd w:val="clear" w:color="000000" w:fill="FFFFFF"/>
            <w:noWrap/>
            <w:vAlign w:val="center"/>
            <w:hideMark/>
          </w:tcPr>
          <w:p w14:paraId="6F60602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30000</w:t>
            </w:r>
          </w:p>
        </w:tc>
        <w:tc>
          <w:tcPr>
            <w:tcW w:w="1457" w:type="dxa"/>
            <w:tcBorders>
              <w:top w:val="nil"/>
              <w:left w:val="nil"/>
              <w:bottom w:val="single" w:sz="4" w:space="0" w:color="auto"/>
              <w:right w:val="single" w:sz="4" w:space="0" w:color="auto"/>
            </w:tcBorders>
            <w:shd w:val="clear" w:color="000000" w:fill="FFFFFF"/>
            <w:noWrap/>
            <w:vAlign w:val="center"/>
            <w:hideMark/>
          </w:tcPr>
          <w:p w14:paraId="5F56DC4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30000</w:t>
            </w:r>
          </w:p>
        </w:tc>
      </w:tr>
      <w:tr w:rsidR="00FE4C51" w:rsidRPr="00FE4C51" w14:paraId="4FAA3353" w14:textId="77777777" w:rsidTr="00337420">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2BFD85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12</w:t>
            </w:r>
          </w:p>
        </w:tc>
        <w:tc>
          <w:tcPr>
            <w:tcW w:w="4820" w:type="dxa"/>
            <w:tcBorders>
              <w:top w:val="nil"/>
              <w:left w:val="nil"/>
              <w:bottom w:val="single" w:sz="4" w:space="0" w:color="auto"/>
              <w:right w:val="single" w:sz="4" w:space="0" w:color="auto"/>
            </w:tcBorders>
            <w:shd w:val="clear" w:color="auto" w:fill="auto"/>
            <w:vAlign w:val="center"/>
            <w:hideMark/>
          </w:tcPr>
          <w:p w14:paraId="34DC0D53"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Ճկուն խողովակ զուգարանակոնքի լվացման տակդիրի համար DN=15,L=0.5մ</w:t>
            </w:r>
          </w:p>
        </w:tc>
        <w:tc>
          <w:tcPr>
            <w:tcW w:w="1134" w:type="dxa"/>
            <w:tcBorders>
              <w:top w:val="nil"/>
              <w:left w:val="nil"/>
              <w:bottom w:val="single" w:sz="4" w:space="0" w:color="auto"/>
              <w:right w:val="single" w:sz="4" w:space="0" w:color="auto"/>
            </w:tcBorders>
            <w:shd w:val="clear" w:color="000000" w:fill="FFFFFF"/>
            <w:noWrap/>
            <w:vAlign w:val="center"/>
            <w:hideMark/>
          </w:tcPr>
          <w:p w14:paraId="78F8031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կ</w:t>
            </w:r>
            <w:r w:rsidRPr="00FE4C51">
              <w:rPr>
                <w:rFonts w:ascii="GHEA Grapalat" w:hAnsi="GHEA Grapalat" w:cs="Calibri"/>
                <w:color w:val="000000"/>
                <w:sz w:val="22"/>
                <w:szCs w:val="22"/>
              </w:rPr>
              <w:t>-</w:t>
            </w:r>
            <w:r w:rsidRPr="00FE4C51">
              <w:rPr>
                <w:rFonts w:ascii="GHEA Grapalat" w:hAnsi="GHEA Grapalat" w:cs="Arial"/>
                <w:color w:val="000000"/>
                <w:sz w:val="22"/>
                <w:szCs w:val="22"/>
              </w:rPr>
              <w:t>տ</w:t>
            </w:r>
          </w:p>
        </w:tc>
        <w:tc>
          <w:tcPr>
            <w:tcW w:w="1134" w:type="dxa"/>
            <w:tcBorders>
              <w:top w:val="nil"/>
              <w:left w:val="nil"/>
              <w:bottom w:val="single" w:sz="4" w:space="0" w:color="auto"/>
              <w:right w:val="single" w:sz="4" w:space="0" w:color="auto"/>
            </w:tcBorders>
            <w:shd w:val="clear" w:color="000000" w:fill="FFFFFF"/>
            <w:noWrap/>
            <w:vAlign w:val="center"/>
            <w:hideMark/>
          </w:tcPr>
          <w:p w14:paraId="5D9A7BD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nil"/>
              <w:left w:val="nil"/>
              <w:bottom w:val="single" w:sz="4" w:space="0" w:color="auto"/>
              <w:right w:val="single" w:sz="4" w:space="0" w:color="auto"/>
            </w:tcBorders>
            <w:shd w:val="clear" w:color="000000" w:fill="FFFFFF"/>
            <w:noWrap/>
            <w:vAlign w:val="center"/>
            <w:hideMark/>
          </w:tcPr>
          <w:p w14:paraId="0A8CD64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4000</w:t>
            </w:r>
          </w:p>
        </w:tc>
        <w:tc>
          <w:tcPr>
            <w:tcW w:w="1457" w:type="dxa"/>
            <w:tcBorders>
              <w:top w:val="nil"/>
              <w:left w:val="nil"/>
              <w:bottom w:val="single" w:sz="4" w:space="0" w:color="auto"/>
              <w:right w:val="single" w:sz="4" w:space="0" w:color="auto"/>
            </w:tcBorders>
            <w:shd w:val="clear" w:color="000000" w:fill="FFFFFF"/>
            <w:noWrap/>
            <w:vAlign w:val="center"/>
            <w:hideMark/>
          </w:tcPr>
          <w:p w14:paraId="5804EAA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4000</w:t>
            </w:r>
          </w:p>
        </w:tc>
      </w:tr>
      <w:tr w:rsidR="00FE4C51" w:rsidRPr="00FE4C51" w14:paraId="334A3A43" w14:textId="77777777" w:rsidTr="00337420">
        <w:trPr>
          <w:trHeight w:val="69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F7FD543"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nil"/>
              <w:left w:val="nil"/>
              <w:bottom w:val="single" w:sz="4" w:space="0" w:color="auto"/>
              <w:right w:val="single" w:sz="4" w:space="0" w:color="auto"/>
            </w:tcBorders>
            <w:shd w:val="clear" w:color="auto" w:fill="auto"/>
            <w:vAlign w:val="center"/>
            <w:hideMark/>
          </w:tcPr>
          <w:p w14:paraId="76254A92" w14:textId="77777777" w:rsidR="00FE4C51" w:rsidRPr="00FE4C51" w:rsidRDefault="00FE4C51" w:rsidP="00FE4C51">
            <w:pPr>
              <w:rPr>
                <w:rFonts w:ascii="GHEA Grapalat" w:hAnsi="GHEA Grapalat" w:cs="Arial"/>
                <w:b/>
                <w:bCs/>
                <w:color w:val="000000"/>
              </w:rPr>
            </w:pPr>
            <w:r w:rsidRPr="00FE4C51">
              <w:rPr>
                <w:rFonts w:ascii="GHEA Grapalat" w:hAnsi="GHEA Grapalat" w:cs="Arial"/>
                <w:b/>
                <w:bCs/>
                <w:color w:val="000000"/>
              </w:rPr>
              <w:t>Կոյուղու ցանց</w:t>
            </w:r>
          </w:p>
        </w:tc>
        <w:tc>
          <w:tcPr>
            <w:tcW w:w="1134" w:type="dxa"/>
            <w:tcBorders>
              <w:top w:val="nil"/>
              <w:left w:val="nil"/>
              <w:bottom w:val="single" w:sz="4" w:space="0" w:color="auto"/>
              <w:right w:val="single" w:sz="4" w:space="0" w:color="auto"/>
            </w:tcBorders>
            <w:shd w:val="clear" w:color="000000" w:fill="FFFFFF"/>
            <w:noWrap/>
            <w:vAlign w:val="center"/>
            <w:hideMark/>
          </w:tcPr>
          <w:p w14:paraId="0FAABE13"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44A9C45"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nil"/>
              <w:left w:val="nil"/>
              <w:bottom w:val="single" w:sz="4" w:space="0" w:color="auto"/>
              <w:right w:val="single" w:sz="4" w:space="0" w:color="auto"/>
            </w:tcBorders>
            <w:shd w:val="clear" w:color="auto" w:fill="auto"/>
            <w:noWrap/>
            <w:vAlign w:val="center"/>
            <w:hideMark/>
          </w:tcPr>
          <w:p w14:paraId="5D59D3D6" w14:textId="77777777" w:rsidR="00FE4C51" w:rsidRPr="00FE4C51" w:rsidRDefault="00FE4C51" w:rsidP="00FE4C51">
            <w:pPr>
              <w:rPr>
                <w:rFonts w:ascii="GHEA Grapalat" w:hAnsi="GHEA Grapalat" w:cs="Calibri"/>
                <w:color w:val="000000"/>
              </w:rPr>
            </w:pPr>
            <w:r w:rsidRPr="00FE4C51">
              <w:rPr>
                <w:rFonts w:ascii="Calibri" w:hAnsi="Calibri" w:cs="Calibri"/>
                <w:color w:val="000000"/>
              </w:rPr>
              <w:t> </w:t>
            </w:r>
          </w:p>
        </w:tc>
        <w:tc>
          <w:tcPr>
            <w:tcW w:w="1457" w:type="dxa"/>
            <w:tcBorders>
              <w:top w:val="nil"/>
              <w:left w:val="nil"/>
              <w:bottom w:val="single" w:sz="4" w:space="0" w:color="auto"/>
              <w:right w:val="single" w:sz="4" w:space="0" w:color="auto"/>
            </w:tcBorders>
            <w:shd w:val="clear" w:color="auto" w:fill="auto"/>
            <w:noWrap/>
            <w:vAlign w:val="center"/>
            <w:hideMark/>
          </w:tcPr>
          <w:p w14:paraId="5A20B19A"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7F3D4C6E" w14:textId="77777777" w:rsidTr="00337420">
        <w:trPr>
          <w:trHeight w:val="69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1A9E39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nil"/>
              <w:left w:val="nil"/>
              <w:bottom w:val="single" w:sz="4" w:space="0" w:color="auto"/>
              <w:right w:val="single" w:sz="4" w:space="0" w:color="auto"/>
            </w:tcBorders>
            <w:shd w:val="clear" w:color="auto" w:fill="auto"/>
            <w:vAlign w:val="center"/>
            <w:hideMark/>
          </w:tcPr>
          <w:p w14:paraId="2D8D3475"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 xml:space="preserve"> </w:t>
            </w:r>
            <w:r w:rsidRPr="00FE4C51">
              <w:rPr>
                <w:rFonts w:ascii="GHEA Grapalat" w:hAnsi="GHEA Grapalat" w:cs="Arial"/>
                <w:color w:val="000000"/>
              </w:rPr>
              <w:t>Կոյուղու</w:t>
            </w:r>
            <w:r w:rsidRPr="00FE4C51">
              <w:rPr>
                <w:rFonts w:ascii="GHEA Grapalat" w:hAnsi="GHEA Grapalat" w:cs="Calibri"/>
                <w:color w:val="000000"/>
              </w:rPr>
              <w:t xml:space="preserve"> </w:t>
            </w:r>
            <w:r w:rsidRPr="00FE4C51">
              <w:rPr>
                <w:rFonts w:ascii="GHEA Grapalat" w:hAnsi="GHEA Grapalat" w:cs="Arial"/>
                <w:color w:val="000000"/>
              </w:rPr>
              <w:t>պոլիէթիլային</w:t>
            </w:r>
            <w:r w:rsidRPr="00FE4C51">
              <w:rPr>
                <w:rFonts w:ascii="GHEA Grapalat" w:hAnsi="GHEA Grapalat" w:cs="Calibri"/>
                <w:color w:val="000000"/>
              </w:rPr>
              <w:t xml:space="preserve"> </w:t>
            </w:r>
            <w:r w:rsidRPr="00FE4C51">
              <w:rPr>
                <w:rFonts w:ascii="GHEA Grapalat" w:hAnsi="GHEA Grapalat" w:cs="Arial"/>
                <w:color w:val="000000"/>
              </w:rPr>
              <w:t>խողովակների</w:t>
            </w:r>
            <w:r w:rsidRPr="00FE4C51">
              <w:rPr>
                <w:rFonts w:ascii="GHEA Grapalat" w:hAnsi="GHEA Grapalat" w:cs="Calibri"/>
                <w:color w:val="000000"/>
              </w:rPr>
              <w:t xml:space="preserve"> </w:t>
            </w:r>
            <w:r w:rsidRPr="00FE4C51">
              <w:rPr>
                <w:rFonts w:ascii="GHEA Grapalat" w:hAnsi="GHEA Grapalat" w:cs="Arial"/>
                <w:color w:val="000000"/>
              </w:rPr>
              <w:t>տեղադրում</w:t>
            </w:r>
            <w:r w:rsidRPr="00FE4C51">
              <w:rPr>
                <w:rFonts w:ascii="GHEA Grapalat" w:hAnsi="GHEA Grapalat" w:cs="Calibri"/>
                <w:color w:val="000000"/>
              </w:rPr>
              <w:t>, d 50</w:t>
            </w:r>
            <w:r w:rsidRPr="00FE4C51">
              <w:rPr>
                <w:rFonts w:ascii="GHEA Grapalat" w:hAnsi="GHEA Grapalat" w:cs="Arial"/>
                <w:color w:val="000000"/>
              </w:rPr>
              <w:t>մմ</w:t>
            </w:r>
            <w:r w:rsidRPr="00FE4C51">
              <w:rPr>
                <w:rFonts w:ascii="GHEA Grapalat" w:hAnsi="GHEA Grapalat" w:cs="Calibri"/>
                <w:color w:val="000000"/>
              </w:rPr>
              <w:t xml:space="preserve"> /</w:t>
            </w:r>
            <w:r w:rsidRPr="00FE4C51">
              <w:rPr>
                <w:rFonts w:ascii="GHEA Grapalat" w:hAnsi="GHEA Grapalat" w:cs="Arial"/>
                <w:color w:val="000000"/>
              </w:rPr>
              <w:t>հիդրավլիկ</w:t>
            </w:r>
            <w:r w:rsidRPr="00FE4C51">
              <w:rPr>
                <w:rFonts w:ascii="GHEA Grapalat" w:hAnsi="GHEA Grapalat" w:cs="Calibri"/>
                <w:color w:val="000000"/>
              </w:rPr>
              <w:t xml:space="preserve"> </w:t>
            </w:r>
            <w:r w:rsidRPr="00FE4C51">
              <w:rPr>
                <w:rFonts w:ascii="GHEA Grapalat" w:hAnsi="GHEA Grapalat" w:cs="Arial"/>
                <w:color w:val="000000"/>
              </w:rPr>
              <w:t>փորձարկումով</w:t>
            </w:r>
            <w:r w:rsidRPr="00FE4C51">
              <w:rPr>
                <w:rFonts w:ascii="GHEA Grapalat" w:hAnsi="GHEA Grapalat" w:cs="Calibri"/>
                <w:color w:val="00000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1D22381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գծ</w:t>
            </w:r>
            <w:r w:rsidRPr="00FE4C51">
              <w:rPr>
                <w:rFonts w:ascii="GHEA Grapalat" w:hAnsi="GHEA Grapalat" w:cs="Calibri"/>
                <w:color w:val="000000"/>
                <w:sz w:val="22"/>
                <w:szCs w:val="22"/>
              </w:rPr>
              <w:t>.</w:t>
            </w:r>
            <w:r w:rsidRPr="00FE4C51">
              <w:rPr>
                <w:rFonts w:ascii="GHEA Grapalat" w:hAnsi="GHEA Grapalat" w:cs="Arial"/>
                <w:color w:val="000000"/>
                <w:sz w:val="22"/>
                <w:szCs w:val="22"/>
              </w:rPr>
              <w:t>մ</w:t>
            </w:r>
          </w:p>
        </w:tc>
        <w:tc>
          <w:tcPr>
            <w:tcW w:w="1134" w:type="dxa"/>
            <w:tcBorders>
              <w:top w:val="nil"/>
              <w:left w:val="nil"/>
              <w:bottom w:val="single" w:sz="4" w:space="0" w:color="auto"/>
              <w:right w:val="single" w:sz="4" w:space="0" w:color="auto"/>
            </w:tcBorders>
            <w:shd w:val="clear" w:color="000000" w:fill="FFFFFF"/>
            <w:noWrap/>
            <w:vAlign w:val="center"/>
            <w:hideMark/>
          </w:tcPr>
          <w:p w14:paraId="44CF483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5F1228B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1000</w:t>
            </w:r>
          </w:p>
        </w:tc>
        <w:tc>
          <w:tcPr>
            <w:tcW w:w="1457" w:type="dxa"/>
            <w:tcBorders>
              <w:top w:val="nil"/>
              <w:left w:val="nil"/>
              <w:bottom w:val="single" w:sz="4" w:space="0" w:color="auto"/>
              <w:right w:val="single" w:sz="4" w:space="0" w:color="auto"/>
            </w:tcBorders>
            <w:shd w:val="clear" w:color="000000" w:fill="FFFFFF"/>
            <w:noWrap/>
            <w:vAlign w:val="center"/>
            <w:hideMark/>
          </w:tcPr>
          <w:p w14:paraId="56B1D4C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r>
      <w:tr w:rsidR="00FE4C51" w:rsidRPr="00FE4C51" w14:paraId="2FA10329" w14:textId="77777777" w:rsidTr="00337420">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DAA0C3F"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2FA4C97E"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Կոյուղու</w:t>
            </w:r>
            <w:r w:rsidRPr="00FE4C51">
              <w:rPr>
                <w:rFonts w:ascii="GHEA Grapalat" w:hAnsi="GHEA Grapalat" w:cs="Calibri"/>
                <w:color w:val="000000"/>
              </w:rPr>
              <w:t xml:space="preserve"> </w:t>
            </w:r>
            <w:r w:rsidRPr="00FE4C51">
              <w:rPr>
                <w:rFonts w:ascii="GHEA Grapalat" w:hAnsi="GHEA Grapalat" w:cs="Arial"/>
                <w:color w:val="000000"/>
              </w:rPr>
              <w:t>պոլիէթիլենային</w:t>
            </w:r>
            <w:r w:rsidRPr="00FE4C51">
              <w:rPr>
                <w:rFonts w:ascii="GHEA Grapalat" w:hAnsi="GHEA Grapalat" w:cs="Calibri"/>
                <w:color w:val="000000"/>
              </w:rPr>
              <w:t xml:space="preserve">  </w:t>
            </w:r>
            <w:r w:rsidRPr="00FE4C51">
              <w:rPr>
                <w:rFonts w:ascii="GHEA Grapalat" w:hAnsi="GHEA Grapalat" w:cs="Arial"/>
                <w:color w:val="000000"/>
              </w:rPr>
              <w:t>խողովակների</w:t>
            </w:r>
            <w:r w:rsidRPr="00FE4C51">
              <w:rPr>
                <w:rFonts w:ascii="GHEA Grapalat" w:hAnsi="GHEA Grapalat" w:cs="Calibri"/>
                <w:color w:val="000000"/>
              </w:rPr>
              <w:t xml:space="preserve"> </w:t>
            </w:r>
            <w:r w:rsidRPr="00FE4C51">
              <w:rPr>
                <w:rFonts w:ascii="GHEA Grapalat" w:hAnsi="GHEA Grapalat" w:cs="Arial"/>
                <w:color w:val="000000"/>
              </w:rPr>
              <w:t>ձևավոր</w:t>
            </w:r>
            <w:r w:rsidRPr="00FE4C51">
              <w:rPr>
                <w:rFonts w:ascii="GHEA Grapalat" w:hAnsi="GHEA Grapalat" w:cs="Calibri"/>
                <w:color w:val="000000"/>
              </w:rPr>
              <w:t xml:space="preserve"> </w:t>
            </w:r>
            <w:r w:rsidRPr="00FE4C51">
              <w:rPr>
                <w:rFonts w:ascii="GHEA Grapalat" w:hAnsi="GHEA Grapalat" w:cs="Arial"/>
                <w:color w:val="000000"/>
              </w:rPr>
              <w:t>մասեր</w:t>
            </w:r>
            <w:r w:rsidRPr="00FE4C51">
              <w:rPr>
                <w:rFonts w:ascii="GHEA Grapalat" w:hAnsi="GHEA Grapalat" w:cs="Calibri"/>
                <w:color w:val="000000"/>
              </w:rPr>
              <w:t xml:space="preserve"> d110</w:t>
            </w:r>
          </w:p>
        </w:tc>
        <w:tc>
          <w:tcPr>
            <w:tcW w:w="1134" w:type="dxa"/>
            <w:tcBorders>
              <w:top w:val="nil"/>
              <w:left w:val="nil"/>
              <w:bottom w:val="single" w:sz="4" w:space="0" w:color="auto"/>
              <w:right w:val="single" w:sz="4" w:space="0" w:color="auto"/>
            </w:tcBorders>
            <w:shd w:val="clear" w:color="000000" w:fill="FFFFFF"/>
            <w:noWrap/>
            <w:vAlign w:val="center"/>
            <w:hideMark/>
          </w:tcPr>
          <w:p w14:paraId="5FD2C34F"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339B940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728B953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w:t>
            </w:r>
          </w:p>
        </w:tc>
        <w:tc>
          <w:tcPr>
            <w:tcW w:w="1457" w:type="dxa"/>
            <w:tcBorders>
              <w:top w:val="nil"/>
              <w:left w:val="nil"/>
              <w:bottom w:val="single" w:sz="4" w:space="0" w:color="auto"/>
              <w:right w:val="single" w:sz="4" w:space="0" w:color="auto"/>
            </w:tcBorders>
            <w:shd w:val="clear" w:color="000000" w:fill="FFFFFF"/>
            <w:noWrap/>
            <w:vAlign w:val="center"/>
            <w:hideMark/>
          </w:tcPr>
          <w:p w14:paraId="6FE7EDF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12000</w:t>
            </w:r>
          </w:p>
        </w:tc>
      </w:tr>
      <w:tr w:rsidR="00FE4C51" w:rsidRPr="00FE4C51" w14:paraId="569C907D" w14:textId="77777777" w:rsidTr="00337420">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F02FB0F"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40664D02"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Կոյուղու</w:t>
            </w:r>
            <w:r w:rsidRPr="00FE4C51">
              <w:rPr>
                <w:rFonts w:ascii="GHEA Grapalat" w:hAnsi="GHEA Grapalat" w:cs="Calibri"/>
                <w:color w:val="000000"/>
              </w:rPr>
              <w:t xml:space="preserve"> </w:t>
            </w:r>
            <w:r w:rsidRPr="00FE4C51">
              <w:rPr>
                <w:rFonts w:ascii="GHEA Grapalat" w:hAnsi="GHEA Grapalat" w:cs="Arial"/>
                <w:color w:val="000000"/>
              </w:rPr>
              <w:t>պոլիէթիլենային</w:t>
            </w:r>
            <w:r w:rsidRPr="00FE4C51">
              <w:rPr>
                <w:rFonts w:ascii="GHEA Grapalat" w:hAnsi="GHEA Grapalat" w:cs="Calibri"/>
                <w:color w:val="000000"/>
              </w:rPr>
              <w:t xml:space="preserve">  </w:t>
            </w:r>
            <w:r w:rsidRPr="00FE4C51">
              <w:rPr>
                <w:rFonts w:ascii="GHEA Grapalat" w:hAnsi="GHEA Grapalat" w:cs="Arial"/>
                <w:color w:val="000000"/>
              </w:rPr>
              <w:t>խողովակների</w:t>
            </w:r>
            <w:r w:rsidRPr="00FE4C51">
              <w:rPr>
                <w:rFonts w:ascii="GHEA Grapalat" w:hAnsi="GHEA Grapalat" w:cs="Calibri"/>
                <w:color w:val="000000"/>
              </w:rPr>
              <w:t xml:space="preserve"> </w:t>
            </w:r>
            <w:r w:rsidRPr="00FE4C51">
              <w:rPr>
                <w:rFonts w:ascii="GHEA Grapalat" w:hAnsi="GHEA Grapalat" w:cs="Arial"/>
                <w:color w:val="000000"/>
              </w:rPr>
              <w:t>ձևավոր</w:t>
            </w:r>
            <w:r w:rsidRPr="00FE4C51">
              <w:rPr>
                <w:rFonts w:ascii="GHEA Grapalat" w:hAnsi="GHEA Grapalat" w:cs="Calibri"/>
                <w:color w:val="000000"/>
              </w:rPr>
              <w:t xml:space="preserve"> </w:t>
            </w:r>
            <w:r w:rsidRPr="00FE4C51">
              <w:rPr>
                <w:rFonts w:ascii="GHEA Grapalat" w:hAnsi="GHEA Grapalat" w:cs="Arial"/>
                <w:color w:val="000000"/>
              </w:rPr>
              <w:t>մասեր</w:t>
            </w:r>
            <w:r w:rsidRPr="00FE4C51">
              <w:rPr>
                <w:rFonts w:ascii="GHEA Grapalat" w:hAnsi="GHEA Grapalat" w:cs="Calibri"/>
                <w:color w:val="000000"/>
              </w:rPr>
              <w:t xml:space="preserve"> , d 50</w:t>
            </w:r>
          </w:p>
        </w:tc>
        <w:tc>
          <w:tcPr>
            <w:tcW w:w="1134" w:type="dxa"/>
            <w:tcBorders>
              <w:top w:val="nil"/>
              <w:left w:val="nil"/>
              <w:bottom w:val="single" w:sz="4" w:space="0" w:color="auto"/>
              <w:right w:val="single" w:sz="4" w:space="0" w:color="auto"/>
            </w:tcBorders>
            <w:shd w:val="clear" w:color="000000" w:fill="FFFFFF"/>
            <w:noWrap/>
            <w:vAlign w:val="center"/>
            <w:hideMark/>
          </w:tcPr>
          <w:p w14:paraId="2FA52869"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6E0C001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5D6C31D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1200</w:t>
            </w:r>
          </w:p>
        </w:tc>
        <w:tc>
          <w:tcPr>
            <w:tcW w:w="1457" w:type="dxa"/>
            <w:tcBorders>
              <w:top w:val="nil"/>
              <w:left w:val="nil"/>
              <w:bottom w:val="single" w:sz="4" w:space="0" w:color="auto"/>
              <w:right w:val="single" w:sz="4" w:space="0" w:color="auto"/>
            </w:tcBorders>
            <w:shd w:val="clear" w:color="000000" w:fill="FFFFFF"/>
            <w:noWrap/>
            <w:vAlign w:val="center"/>
            <w:hideMark/>
          </w:tcPr>
          <w:p w14:paraId="1AC0197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9600</w:t>
            </w:r>
          </w:p>
        </w:tc>
      </w:tr>
      <w:tr w:rsidR="00FE4C51" w:rsidRPr="00FE4C51" w14:paraId="7106F78A" w14:textId="77777777" w:rsidTr="00337420">
        <w:trPr>
          <w:trHeight w:val="67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F5FEB18"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2DCACFD6" w14:textId="77777777" w:rsidR="00FE4C51" w:rsidRPr="00FE4C51" w:rsidRDefault="00FE4C51" w:rsidP="00FE4C51">
            <w:pPr>
              <w:rPr>
                <w:rFonts w:ascii="GHEA Grapalat" w:hAnsi="GHEA Grapalat" w:cs="Arial"/>
                <w:color w:val="000000"/>
              </w:rPr>
            </w:pPr>
            <w:r w:rsidRPr="00FE4C51">
              <w:rPr>
                <w:rFonts w:ascii="GHEA Grapalat" w:hAnsi="GHEA Grapalat" w:cs="Arial"/>
                <w:color w:val="000000"/>
              </w:rPr>
              <w:t>Հոսակների տեղադրում d=50մմ, Չժանգոտվող մետաղ</w:t>
            </w:r>
          </w:p>
        </w:tc>
        <w:tc>
          <w:tcPr>
            <w:tcW w:w="1134" w:type="dxa"/>
            <w:tcBorders>
              <w:top w:val="nil"/>
              <w:left w:val="nil"/>
              <w:bottom w:val="single" w:sz="4" w:space="0" w:color="auto"/>
              <w:right w:val="single" w:sz="4" w:space="0" w:color="auto"/>
            </w:tcBorders>
            <w:shd w:val="clear" w:color="000000" w:fill="FFFFFF"/>
            <w:noWrap/>
            <w:vAlign w:val="center"/>
            <w:hideMark/>
          </w:tcPr>
          <w:p w14:paraId="58940F98"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432725A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w:t>
            </w:r>
          </w:p>
        </w:tc>
        <w:tc>
          <w:tcPr>
            <w:tcW w:w="1275" w:type="dxa"/>
            <w:tcBorders>
              <w:top w:val="nil"/>
              <w:left w:val="nil"/>
              <w:bottom w:val="single" w:sz="4" w:space="0" w:color="auto"/>
              <w:right w:val="single" w:sz="4" w:space="0" w:color="auto"/>
            </w:tcBorders>
            <w:shd w:val="clear" w:color="000000" w:fill="FFFFFF"/>
            <w:noWrap/>
            <w:vAlign w:val="center"/>
            <w:hideMark/>
          </w:tcPr>
          <w:p w14:paraId="4FDCD6B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6000</w:t>
            </w:r>
          </w:p>
        </w:tc>
        <w:tc>
          <w:tcPr>
            <w:tcW w:w="1457" w:type="dxa"/>
            <w:tcBorders>
              <w:top w:val="nil"/>
              <w:left w:val="nil"/>
              <w:bottom w:val="single" w:sz="4" w:space="0" w:color="auto"/>
              <w:right w:val="single" w:sz="4" w:space="0" w:color="auto"/>
            </w:tcBorders>
            <w:shd w:val="clear" w:color="000000" w:fill="FFFFFF"/>
            <w:noWrap/>
            <w:vAlign w:val="center"/>
            <w:hideMark/>
          </w:tcPr>
          <w:p w14:paraId="662693F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12000</w:t>
            </w:r>
          </w:p>
        </w:tc>
      </w:tr>
      <w:tr w:rsidR="00FE4C51" w:rsidRPr="00FE4C51" w14:paraId="2E8BFC3F" w14:textId="77777777" w:rsidTr="00337420">
        <w:trPr>
          <w:trHeight w:val="8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3536BA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2255F60F"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Պատին</w:t>
            </w:r>
            <w:r w:rsidRPr="00FE4C51">
              <w:rPr>
                <w:rFonts w:ascii="GHEA Grapalat" w:hAnsi="GHEA Grapalat" w:cs="Calibri"/>
                <w:color w:val="000000"/>
              </w:rPr>
              <w:t xml:space="preserve"> </w:t>
            </w:r>
            <w:r w:rsidRPr="00FE4C51">
              <w:rPr>
                <w:rFonts w:ascii="GHEA Grapalat" w:hAnsi="GHEA Grapalat" w:cs="Arial"/>
                <w:color w:val="000000"/>
              </w:rPr>
              <w:t>ամրացվող</w:t>
            </w:r>
            <w:r w:rsidRPr="00FE4C51">
              <w:rPr>
                <w:rFonts w:ascii="GHEA Grapalat" w:hAnsi="GHEA Grapalat" w:cs="Calibri"/>
                <w:color w:val="000000"/>
              </w:rPr>
              <w:t xml:space="preserve"> </w:t>
            </w:r>
            <w:r w:rsidRPr="00FE4C51">
              <w:rPr>
                <w:rFonts w:ascii="GHEA Grapalat" w:hAnsi="GHEA Grapalat" w:cs="Arial"/>
                <w:color w:val="000000"/>
              </w:rPr>
              <w:t>կամ</w:t>
            </w:r>
            <w:r w:rsidRPr="00FE4C51">
              <w:rPr>
                <w:rFonts w:ascii="GHEA Grapalat" w:hAnsi="GHEA Grapalat" w:cs="Calibri"/>
                <w:color w:val="000000"/>
              </w:rPr>
              <w:t xml:space="preserve"> </w:t>
            </w:r>
            <w:r w:rsidRPr="00FE4C51">
              <w:rPr>
                <w:rFonts w:ascii="GHEA Grapalat" w:hAnsi="GHEA Grapalat" w:cs="Arial"/>
                <w:color w:val="000000"/>
              </w:rPr>
              <w:t>կախովի</w:t>
            </w:r>
            <w:r w:rsidRPr="00FE4C51">
              <w:rPr>
                <w:rFonts w:ascii="GHEA Grapalat" w:hAnsi="GHEA Grapalat" w:cs="Calibri"/>
                <w:color w:val="000000"/>
              </w:rPr>
              <w:t xml:space="preserve"> </w:t>
            </w:r>
            <w:r w:rsidRPr="00FE4C51">
              <w:rPr>
                <w:rFonts w:ascii="GHEA Grapalat" w:hAnsi="GHEA Grapalat" w:cs="Arial"/>
                <w:color w:val="000000"/>
              </w:rPr>
              <w:t>խեցե</w:t>
            </w:r>
            <w:r w:rsidRPr="00FE4C51">
              <w:rPr>
                <w:rFonts w:ascii="GHEA Grapalat" w:hAnsi="GHEA Grapalat" w:cs="Calibri"/>
                <w:color w:val="000000"/>
              </w:rPr>
              <w:t xml:space="preserve"> </w:t>
            </w:r>
            <w:r w:rsidRPr="00FE4C51">
              <w:rPr>
                <w:rFonts w:ascii="GHEA Grapalat" w:hAnsi="GHEA Grapalat" w:cs="Arial"/>
                <w:color w:val="000000"/>
              </w:rPr>
              <w:t>լվացարան</w:t>
            </w:r>
            <w:r w:rsidRPr="00FE4C51">
              <w:rPr>
                <w:rFonts w:ascii="GHEA Grapalat" w:hAnsi="GHEA Grapalat" w:cs="Calibri"/>
                <w:color w:val="000000"/>
              </w:rPr>
              <w:t xml:space="preserve"> </w:t>
            </w:r>
            <w:r w:rsidRPr="00FE4C51">
              <w:rPr>
                <w:rFonts w:ascii="GHEA Grapalat" w:hAnsi="GHEA Grapalat" w:cs="Arial"/>
                <w:color w:val="000000"/>
              </w:rPr>
              <w:t>սիֆոնով</w:t>
            </w:r>
            <w:r w:rsidRPr="00FE4C51">
              <w:rPr>
                <w:rFonts w:ascii="GHEA Grapalat" w:hAnsi="GHEA Grapalat" w:cs="Calibri"/>
                <w:color w:val="000000"/>
              </w:rPr>
              <w:t xml:space="preserve">, </w:t>
            </w:r>
            <w:r w:rsidRPr="00FE4C51">
              <w:rPr>
                <w:rFonts w:ascii="GHEA Grapalat" w:hAnsi="GHEA Grapalat" w:cs="Arial"/>
                <w:color w:val="000000"/>
              </w:rPr>
              <w:t>Պատվիրատուի</w:t>
            </w:r>
            <w:r w:rsidRPr="00FE4C51">
              <w:rPr>
                <w:rFonts w:ascii="GHEA Grapalat" w:hAnsi="GHEA Grapalat" w:cs="Calibri"/>
                <w:color w:val="000000"/>
              </w:rPr>
              <w:t xml:space="preserve"> </w:t>
            </w:r>
            <w:r w:rsidRPr="00FE4C51">
              <w:rPr>
                <w:rFonts w:ascii="GHEA Grapalat" w:hAnsi="GHEA Grapalat" w:cs="Arial"/>
                <w:color w:val="000000"/>
              </w:rPr>
              <w:t>հետ</w:t>
            </w:r>
            <w:r w:rsidRPr="00FE4C51">
              <w:rPr>
                <w:rFonts w:ascii="GHEA Grapalat" w:hAnsi="GHEA Grapalat" w:cs="Calibri"/>
                <w:color w:val="000000"/>
              </w:rPr>
              <w:t xml:space="preserve"> </w:t>
            </w:r>
            <w:r w:rsidRPr="00FE4C51">
              <w:rPr>
                <w:rFonts w:ascii="GHEA Grapalat" w:hAnsi="GHEA Grapalat" w:cs="Arial"/>
                <w:color w:val="000000"/>
              </w:rPr>
              <w:t>համաձայնեցնելով</w:t>
            </w:r>
            <w:r w:rsidRPr="00FE4C51">
              <w:rPr>
                <w:rFonts w:ascii="GHEA Grapalat" w:hAnsi="GHEA Grapalat" w:cs="Calibri"/>
                <w:color w:val="00000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56CD51C0"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1DC6045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nil"/>
              <w:left w:val="nil"/>
              <w:bottom w:val="single" w:sz="4" w:space="0" w:color="auto"/>
              <w:right w:val="single" w:sz="4" w:space="0" w:color="auto"/>
            </w:tcBorders>
            <w:shd w:val="clear" w:color="000000" w:fill="FFFFFF"/>
            <w:noWrap/>
            <w:vAlign w:val="center"/>
            <w:hideMark/>
          </w:tcPr>
          <w:p w14:paraId="50A19CC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70000</w:t>
            </w:r>
          </w:p>
        </w:tc>
        <w:tc>
          <w:tcPr>
            <w:tcW w:w="1457" w:type="dxa"/>
            <w:tcBorders>
              <w:top w:val="nil"/>
              <w:left w:val="nil"/>
              <w:bottom w:val="single" w:sz="4" w:space="0" w:color="auto"/>
              <w:right w:val="single" w:sz="4" w:space="0" w:color="auto"/>
            </w:tcBorders>
            <w:shd w:val="clear" w:color="000000" w:fill="FFFFFF"/>
            <w:noWrap/>
            <w:vAlign w:val="center"/>
            <w:hideMark/>
          </w:tcPr>
          <w:p w14:paraId="63076A7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70000</w:t>
            </w:r>
          </w:p>
        </w:tc>
      </w:tr>
      <w:tr w:rsidR="00FE4C51" w:rsidRPr="00FE4C51" w14:paraId="7FF65F06" w14:textId="77777777" w:rsidTr="00337420">
        <w:trPr>
          <w:trHeight w:val="84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8CC6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5C117"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Զուգարանակոնք</w:t>
            </w:r>
            <w:r w:rsidRPr="00FE4C51">
              <w:rPr>
                <w:rFonts w:ascii="GHEA Grapalat" w:hAnsi="GHEA Grapalat" w:cs="Calibri"/>
                <w:color w:val="000000"/>
              </w:rPr>
              <w:t xml:space="preserve"> </w:t>
            </w:r>
            <w:r w:rsidRPr="00FE4C51">
              <w:rPr>
                <w:rFonts w:ascii="GHEA Grapalat" w:hAnsi="GHEA Grapalat" w:cs="Arial"/>
                <w:color w:val="000000"/>
              </w:rPr>
              <w:t>պատից</w:t>
            </w:r>
            <w:r w:rsidRPr="00FE4C51">
              <w:rPr>
                <w:rFonts w:ascii="GHEA Grapalat" w:hAnsi="GHEA Grapalat" w:cs="Calibri"/>
                <w:color w:val="000000"/>
              </w:rPr>
              <w:t xml:space="preserve"> </w:t>
            </w:r>
            <w:r w:rsidRPr="00FE4C51">
              <w:rPr>
                <w:rFonts w:ascii="GHEA Grapalat" w:hAnsi="GHEA Grapalat" w:cs="Arial"/>
                <w:color w:val="000000"/>
              </w:rPr>
              <w:t>ամրացվող</w:t>
            </w:r>
            <w:r w:rsidRPr="00FE4C51">
              <w:rPr>
                <w:rFonts w:ascii="GHEA Grapalat" w:hAnsi="GHEA Grapalat" w:cs="Calibri"/>
                <w:color w:val="000000"/>
              </w:rPr>
              <w:t xml:space="preserve"> </w:t>
            </w:r>
            <w:r w:rsidRPr="00FE4C51">
              <w:rPr>
                <w:rFonts w:ascii="GHEA Grapalat" w:hAnsi="GHEA Grapalat" w:cs="Arial"/>
                <w:color w:val="000000"/>
              </w:rPr>
              <w:t>կամ</w:t>
            </w:r>
            <w:r w:rsidRPr="00FE4C51">
              <w:rPr>
                <w:rFonts w:ascii="GHEA Grapalat" w:hAnsi="GHEA Grapalat" w:cs="Calibri"/>
                <w:color w:val="000000"/>
              </w:rPr>
              <w:t xml:space="preserve"> </w:t>
            </w:r>
            <w:r w:rsidRPr="00FE4C51">
              <w:rPr>
                <w:rFonts w:ascii="GHEA Grapalat" w:hAnsi="GHEA Grapalat" w:cs="Arial"/>
                <w:color w:val="000000"/>
              </w:rPr>
              <w:t>կախովի</w:t>
            </w:r>
            <w:r w:rsidRPr="00FE4C51">
              <w:rPr>
                <w:rFonts w:ascii="GHEA Grapalat" w:hAnsi="GHEA Grapalat" w:cs="Calibri"/>
                <w:color w:val="000000"/>
              </w:rPr>
              <w:t xml:space="preserve">,   </w:t>
            </w:r>
            <w:r w:rsidRPr="00FE4C51">
              <w:rPr>
                <w:rFonts w:ascii="GHEA Grapalat" w:hAnsi="GHEA Grapalat" w:cs="Arial"/>
                <w:color w:val="000000"/>
              </w:rPr>
              <w:t>Պատվիրատուի</w:t>
            </w:r>
            <w:r w:rsidRPr="00FE4C51">
              <w:rPr>
                <w:rFonts w:ascii="GHEA Grapalat" w:hAnsi="GHEA Grapalat" w:cs="Calibri"/>
                <w:color w:val="000000"/>
              </w:rPr>
              <w:t xml:space="preserve"> </w:t>
            </w:r>
            <w:r w:rsidRPr="00FE4C51">
              <w:rPr>
                <w:rFonts w:ascii="GHEA Grapalat" w:hAnsi="GHEA Grapalat" w:cs="Arial"/>
                <w:color w:val="000000"/>
              </w:rPr>
              <w:t>հետ</w:t>
            </w:r>
            <w:r w:rsidRPr="00FE4C51">
              <w:rPr>
                <w:rFonts w:ascii="GHEA Grapalat" w:hAnsi="GHEA Grapalat" w:cs="Calibri"/>
                <w:color w:val="000000"/>
              </w:rPr>
              <w:t xml:space="preserve"> </w:t>
            </w:r>
            <w:r w:rsidRPr="00FE4C51">
              <w:rPr>
                <w:rFonts w:ascii="GHEA Grapalat" w:hAnsi="GHEA Grapalat" w:cs="Arial"/>
                <w:color w:val="000000"/>
              </w:rPr>
              <w:t>համաձայնեցնելով</w:t>
            </w:r>
            <w:r w:rsidRPr="00FE4C51">
              <w:rPr>
                <w:rFonts w:ascii="GHEA Grapalat" w:hAnsi="GHEA Grapalat" w:cs="Calibri"/>
                <w:color w:val="00000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ED6200"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D5814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CC59C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260000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9D05D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260000</w:t>
            </w:r>
          </w:p>
        </w:tc>
      </w:tr>
      <w:tr w:rsidR="00FE4C51" w:rsidRPr="00FE4C51" w14:paraId="100F5183" w14:textId="77777777" w:rsidTr="00337420">
        <w:trPr>
          <w:trHeight w:val="7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8596D"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B6D5C" w14:textId="77777777" w:rsidR="00FE4C51" w:rsidRPr="00FE4C51" w:rsidRDefault="00FE4C51" w:rsidP="00FE4C51">
            <w:pPr>
              <w:rPr>
                <w:rFonts w:ascii="GHEA Grapalat" w:hAnsi="GHEA Grapalat" w:cs="Calibri"/>
                <w:b/>
                <w:bCs/>
                <w:color w:val="000000"/>
                <w:u w:val="single"/>
              </w:rPr>
            </w:pPr>
            <w:r w:rsidRPr="00FE4C51">
              <w:rPr>
                <w:rFonts w:ascii="GHEA Grapalat" w:hAnsi="GHEA Grapalat" w:cs="Calibri"/>
                <w:b/>
                <w:bCs/>
                <w:color w:val="000000"/>
                <w:u w:val="single"/>
              </w:rPr>
              <w:t>N1-3 Ջեռուցում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1F3631"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6ED27D"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8DD355"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F1607C"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742E5755" w14:textId="77777777" w:rsidTr="00337420">
        <w:trPr>
          <w:trHeight w:val="78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6C79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lastRenderedPageBreak/>
              <w:t>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1D148E48"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Ալյումինե</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ջեռուցման</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մարտկոցների</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տեղադրում</w:t>
            </w:r>
            <w:r w:rsidRPr="00FE4C51">
              <w:rPr>
                <w:rFonts w:ascii="GHEA Grapalat" w:hAnsi="GHEA Grapalat" w:cs="Calibri"/>
                <w:color w:val="000000"/>
              </w:rPr>
              <w:t xml:space="preserve">,Q=0.129 </w:t>
            </w:r>
            <w:r w:rsidRPr="00FE4C51">
              <w:rPr>
                <w:rFonts w:ascii="GHEA Grapalat" w:hAnsi="GHEA Grapalat" w:cs="GHEA Grapalat"/>
                <w:color w:val="000000"/>
              </w:rPr>
              <w:t>կվտ</w:t>
            </w:r>
            <w:r w:rsidRPr="00FE4C51">
              <w:rPr>
                <w:rFonts w:ascii="GHEA Grapalat" w:hAnsi="GHEA Grapalat" w:cs="Calibri"/>
                <w:color w:val="000000"/>
              </w:rPr>
              <w:t xml:space="preserve"> H=500 </w:t>
            </w:r>
            <w:r w:rsidRPr="00FE4C51">
              <w:rPr>
                <w:rFonts w:ascii="GHEA Grapalat" w:hAnsi="GHEA Grapalat" w:cs="GHEA Grapalat"/>
                <w:color w:val="000000"/>
              </w:rPr>
              <w:t>մմ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8A31522"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էկմ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36E7CE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96</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20BBD6E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w:t>
            </w:r>
          </w:p>
        </w:tc>
        <w:tc>
          <w:tcPr>
            <w:tcW w:w="1457" w:type="dxa"/>
            <w:tcBorders>
              <w:top w:val="single" w:sz="4" w:space="0" w:color="auto"/>
              <w:left w:val="nil"/>
              <w:bottom w:val="single" w:sz="4" w:space="0" w:color="auto"/>
              <w:right w:val="single" w:sz="4" w:space="0" w:color="auto"/>
            </w:tcBorders>
            <w:shd w:val="clear" w:color="000000" w:fill="FFFFFF"/>
            <w:noWrap/>
            <w:vAlign w:val="center"/>
            <w:hideMark/>
          </w:tcPr>
          <w:p w14:paraId="612F71D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144000</w:t>
            </w:r>
          </w:p>
        </w:tc>
      </w:tr>
      <w:tr w:rsidR="00FE4C51" w:rsidRPr="00FE4C51" w14:paraId="0B4DD9D1" w14:textId="77777777" w:rsidTr="00337420">
        <w:trPr>
          <w:trHeight w:val="63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0D9541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1C7C964F"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Ալյումինե</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ջեռուցման</w:t>
            </w:r>
            <w:r w:rsidRPr="00FE4C51">
              <w:rPr>
                <w:rFonts w:ascii="GHEA Grapalat" w:hAnsi="GHEA Grapalat" w:cs="Calibri"/>
                <w:color w:val="000000"/>
              </w:rPr>
              <w:t xml:space="preserve"> </w:t>
            </w:r>
            <w:r w:rsidRPr="00FE4C51">
              <w:rPr>
                <w:rFonts w:ascii="GHEA Grapalat" w:hAnsi="GHEA Grapalat" w:cs="GHEA Grapalat"/>
                <w:color w:val="000000"/>
              </w:rPr>
              <w:t>մարտկոցների</w:t>
            </w:r>
            <w:r w:rsidRPr="00FE4C51">
              <w:rPr>
                <w:rFonts w:ascii="GHEA Grapalat" w:hAnsi="GHEA Grapalat" w:cs="Calibri"/>
                <w:color w:val="000000"/>
              </w:rPr>
              <w:t xml:space="preserve"> </w:t>
            </w:r>
            <w:r w:rsidRPr="00FE4C51">
              <w:rPr>
                <w:rFonts w:ascii="GHEA Grapalat" w:hAnsi="GHEA Grapalat" w:cs="GHEA Grapalat"/>
                <w:color w:val="000000"/>
              </w:rPr>
              <w:t>արժեքը</w:t>
            </w:r>
            <w:r w:rsidRPr="00FE4C51">
              <w:rPr>
                <w:rFonts w:ascii="Calibri" w:hAnsi="Calibri" w:cs="Calibri"/>
                <w:color w:val="000000"/>
              </w:rPr>
              <w:t> </w:t>
            </w:r>
            <w:r w:rsidRPr="00FE4C51">
              <w:rPr>
                <w:rFonts w:ascii="GHEA Grapalat" w:hAnsi="GHEA Grapalat" w:cs="Calibri"/>
                <w:color w:val="000000"/>
              </w:rPr>
              <w:t xml:space="preserve"> h=500</w:t>
            </w:r>
            <w:r w:rsidRPr="00FE4C51">
              <w:rPr>
                <w:rFonts w:ascii="GHEA Grapalat" w:hAnsi="GHEA Grapalat" w:cs="GHEA Grapalat"/>
                <w:color w:val="000000"/>
              </w:rPr>
              <w:t>մմ</w:t>
            </w:r>
            <w:r w:rsidRPr="00FE4C51">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729F09E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սեկց</w:t>
            </w:r>
          </w:p>
        </w:tc>
        <w:tc>
          <w:tcPr>
            <w:tcW w:w="1134" w:type="dxa"/>
            <w:tcBorders>
              <w:top w:val="nil"/>
              <w:left w:val="nil"/>
              <w:bottom w:val="single" w:sz="4" w:space="0" w:color="auto"/>
              <w:right w:val="single" w:sz="4" w:space="0" w:color="auto"/>
            </w:tcBorders>
            <w:shd w:val="clear" w:color="000000" w:fill="FFFFFF"/>
            <w:noWrap/>
            <w:vAlign w:val="center"/>
            <w:hideMark/>
          </w:tcPr>
          <w:p w14:paraId="5A4B950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96</w:t>
            </w:r>
          </w:p>
        </w:tc>
        <w:tc>
          <w:tcPr>
            <w:tcW w:w="1275" w:type="dxa"/>
            <w:tcBorders>
              <w:top w:val="nil"/>
              <w:left w:val="nil"/>
              <w:bottom w:val="single" w:sz="4" w:space="0" w:color="auto"/>
              <w:right w:val="single" w:sz="4" w:space="0" w:color="auto"/>
            </w:tcBorders>
            <w:shd w:val="clear" w:color="000000" w:fill="FFFFFF"/>
            <w:noWrap/>
            <w:vAlign w:val="center"/>
            <w:hideMark/>
          </w:tcPr>
          <w:p w14:paraId="20A1B4C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3650</w:t>
            </w:r>
          </w:p>
        </w:tc>
        <w:tc>
          <w:tcPr>
            <w:tcW w:w="1457" w:type="dxa"/>
            <w:tcBorders>
              <w:top w:val="nil"/>
              <w:left w:val="nil"/>
              <w:bottom w:val="single" w:sz="4" w:space="0" w:color="auto"/>
              <w:right w:val="single" w:sz="4" w:space="0" w:color="auto"/>
            </w:tcBorders>
            <w:shd w:val="clear" w:color="000000" w:fill="FFFFFF"/>
            <w:noWrap/>
            <w:vAlign w:val="center"/>
            <w:hideMark/>
          </w:tcPr>
          <w:p w14:paraId="76A0A10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350400</w:t>
            </w:r>
          </w:p>
        </w:tc>
      </w:tr>
      <w:tr w:rsidR="00FE4C51" w:rsidRPr="00FE4C51" w14:paraId="01B223C9" w14:textId="77777777" w:rsidTr="00337420">
        <w:trPr>
          <w:trHeight w:val="13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4A9E5C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44E15F6F"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տեղադրում ալյումինե շերտով տաք ջրի համար PN10 , d20մմ/լվացումով և հիդրավլիկ փորձարկումով/ տաք ջրի համար</w:t>
            </w:r>
          </w:p>
        </w:tc>
        <w:tc>
          <w:tcPr>
            <w:tcW w:w="1134" w:type="dxa"/>
            <w:tcBorders>
              <w:top w:val="nil"/>
              <w:left w:val="nil"/>
              <w:bottom w:val="single" w:sz="4" w:space="0" w:color="auto"/>
              <w:right w:val="single" w:sz="4" w:space="0" w:color="auto"/>
            </w:tcBorders>
            <w:shd w:val="clear" w:color="000000" w:fill="FFFFFF"/>
            <w:noWrap/>
            <w:vAlign w:val="center"/>
            <w:hideMark/>
          </w:tcPr>
          <w:p w14:paraId="1516F22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nil"/>
              <w:bottom w:val="single" w:sz="4" w:space="0" w:color="auto"/>
              <w:right w:val="single" w:sz="4" w:space="0" w:color="auto"/>
            </w:tcBorders>
            <w:shd w:val="clear" w:color="000000" w:fill="FFFFFF"/>
            <w:noWrap/>
            <w:vAlign w:val="center"/>
            <w:hideMark/>
          </w:tcPr>
          <w:p w14:paraId="2C53966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w:t>
            </w:r>
          </w:p>
        </w:tc>
        <w:tc>
          <w:tcPr>
            <w:tcW w:w="1275" w:type="dxa"/>
            <w:tcBorders>
              <w:top w:val="nil"/>
              <w:left w:val="nil"/>
              <w:bottom w:val="single" w:sz="4" w:space="0" w:color="auto"/>
              <w:right w:val="single" w:sz="4" w:space="0" w:color="auto"/>
            </w:tcBorders>
            <w:shd w:val="clear" w:color="000000" w:fill="FFFFFF"/>
            <w:noWrap/>
            <w:vAlign w:val="center"/>
            <w:hideMark/>
          </w:tcPr>
          <w:p w14:paraId="1DBEEDE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550</w:t>
            </w:r>
          </w:p>
        </w:tc>
        <w:tc>
          <w:tcPr>
            <w:tcW w:w="1457" w:type="dxa"/>
            <w:tcBorders>
              <w:top w:val="nil"/>
              <w:left w:val="nil"/>
              <w:bottom w:val="single" w:sz="4" w:space="0" w:color="auto"/>
              <w:right w:val="single" w:sz="4" w:space="0" w:color="auto"/>
            </w:tcBorders>
            <w:shd w:val="clear" w:color="000000" w:fill="FFFFFF"/>
            <w:noWrap/>
            <w:vAlign w:val="center"/>
            <w:hideMark/>
          </w:tcPr>
          <w:p w14:paraId="40B8842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8250</w:t>
            </w:r>
          </w:p>
        </w:tc>
      </w:tr>
      <w:tr w:rsidR="00FE4C51" w:rsidRPr="00FE4C51" w14:paraId="4C48B37F" w14:textId="77777777" w:rsidTr="00337420">
        <w:trPr>
          <w:trHeight w:val="13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A138D2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4B1B7879"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տեղադրում ալյումինե շերտով տաք ջրի համար PN10 , d25մմ</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լվացումով</w:t>
            </w:r>
            <w:r w:rsidRPr="00FE4C51">
              <w:rPr>
                <w:rFonts w:ascii="GHEA Grapalat" w:hAnsi="GHEA Grapalat" w:cs="Calibri"/>
                <w:color w:val="000000"/>
              </w:rPr>
              <w:t xml:space="preserve"> </w:t>
            </w:r>
            <w:r w:rsidRPr="00FE4C51">
              <w:rPr>
                <w:rFonts w:ascii="GHEA Grapalat" w:hAnsi="GHEA Grapalat" w:cs="GHEA Grapalat"/>
                <w:color w:val="000000"/>
              </w:rPr>
              <w:t>և</w:t>
            </w:r>
            <w:r w:rsidRPr="00FE4C51">
              <w:rPr>
                <w:rFonts w:ascii="GHEA Grapalat" w:hAnsi="GHEA Grapalat" w:cs="Calibri"/>
                <w:color w:val="000000"/>
              </w:rPr>
              <w:t xml:space="preserve"> </w:t>
            </w:r>
            <w:r w:rsidRPr="00FE4C51">
              <w:rPr>
                <w:rFonts w:ascii="GHEA Grapalat" w:hAnsi="GHEA Grapalat" w:cs="GHEA Grapalat"/>
                <w:color w:val="000000"/>
              </w:rPr>
              <w:t>հիդրավլիկ</w:t>
            </w:r>
            <w:r w:rsidRPr="00FE4C51">
              <w:rPr>
                <w:rFonts w:ascii="GHEA Grapalat" w:hAnsi="GHEA Grapalat" w:cs="Calibri"/>
                <w:color w:val="000000"/>
              </w:rPr>
              <w:t xml:space="preserve"> </w:t>
            </w:r>
            <w:r w:rsidRPr="00FE4C51">
              <w:rPr>
                <w:rFonts w:ascii="GHEA Grapalat" w:hAnsi="GHEA Grapalat" w:cs="GHEA Grapalat"/>
                <w:color w:val="000000"/>
              </w:rPr>
              <w:t>փորձարկումով</w:t>
            </w:r>
            <w:r w:rsidRPr="00FE4C51">
              <w:rPr>
                <w:rFonts w:ascii="GHEA Grapalat" w:hAnsi="GHEA Grapalat" w:cs="Calibri"/>
                <w:color w:val="000000"/>
              </w:rPr>
              <w:t xml:space="preserve">/ </w:t>
            </w:r>
            <w:r w:rsidRPr="00FE4C51">
              <w:rPr>
                <w:rFonts w:ascii="GHEA Grapalat" w:hAnsi="GHEA Grapalat" w:cs="GHEA Grapalat"/>
                <w:color w:val="000000"/>
              </w:rPr>
              <w:t>տաք</w:t>
            </w:r>
            <w:r w:rsidRPr="00FE4C51">
              <w:rPr>
                <w:rFonts w:ascii="GHEA Grapalat" w:hAnsi="GHEA Grapalat" w:cs="Calibri"/>
                <w:color w:val="000000"/>
              </w:rPr>
              <w:t xml:space="preserve"> ջրի համար</w:t>
            </w:r>
            <w:r w:rsidRPr="00FE4C51">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77E9A03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nil"/>
              <w:bottom w:val="single" w:sz="4" w:space="0" w:color="auto"/>
              <w:right w:val="single" w:sz="4" w:space="0" w:color="auto"/>
            </w:tcBorders>
            <w:shd w:val="clear" w:color="000000" w:fill="FFFFFF"/>
            <w:noWrap/>
            <w:vAlign w:val="center"/>
            <w:hideMark/>
          </w:tcPr>
          <w:p w14:paraId="58B4F55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w:t>
            </w:r>
          </w:p>
        </w:tc>
        <w:tc>
          <w:tcPr>
            <w:tcW w:w="1275" w:type="dxa"/>
            <w:tcBorders>
              <w:top w:val="nil"/>
              <w:left w:val="nil"/>
              <w:bottom w:val="single" w:sz="4" w:space="0" w:color="auto"/>
              <w:right w:val="single" w:sz="4" w:space="0" w:color="auto"/>
            </w:tcBorders>
            <w:shd w:val="clear" w:color="000000" w:fill="FFFFFF"/>
            <w:noWrap/>
            <w:vAlign w:val="center"/>
            <w:hideMark/>
          </w:tcPr>
          <w:p w14:paraId="3133DDE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w:t>
            </w:r>
          </w:p>
        </w:tc>
        <w:tc>
          <w:tcPr>
            <w:tcW w:w="1457" w:type="dxa"/>
            <w:tcBorders>
              <w:top w:val="nil"/>
              <w:left w:val="nil"/>
              <w:bottom w:val="single" w:sz="4" w:space="0" w:color="auto"/>
              <w:right w:val="single" w:sz="4" w:space="0" w:color="auto"/>
            </w:tcBorders>
            <w:shd w:val="clear" w:color="000000" w:fill="FFFFFF"/>
            <w:noWrap/>
            <w:vAlign w:val="center"/>
            <w:hideMark/>
          </w:tcPr>
          <w:p w14:paraId="2DD4803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2800</w:t>
            </w:r>
          </w:p>
        </w:tc>
      </w:tr>
      <w:tr w:rsidR="00FE4C51" w:rsidRPr="00FE4C51" w14:paraId="57EF46CC" w14:textId="77777777" w:rsidTr="00337420">
        <w:trPr>
          <w:trHeight w:val="13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C1AFB56"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5228D0CE"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տեղադրում ալյումինե շերտով տաք ջրի համար PN10 , d32մմ</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լվացումով</w:t>
            </w:r>
            <w:r w:rsidRPr="00FE4C51">
              <w:rPr>
                <w:rFonts w:ascii="GHEA Grapalat" w:hAnsi="GHEA Grapalat" w:cs="Calibri"/>
                <w:color w:val="000000"/>
              </w:rPr>
              <w:t xml:space="preserve"> </w:t>
            </w:r>
            <w:r w:rsidRPr="00FE4C51">
              <w:rPr>
                <w:rFonts w:ascii="GHEA Grapalat" w:hAnsi="GHEA Grapalat" w:cs="GHEA Grapalat"/>
                <w:color w:val="000000"/>
              </w:rPr>
              <w:t>և</w:t>
            </w:r>
            <w:r w:rsidRPr="00FE4C51">
              <w:rPr>
                <w:rFonts w:ascii="GHEA Grapalat" w:hAnsi="GHEA Grapalat" w:cs="Calibri"/>
                <w:color w:val="000000"/>
              </w:rPr>
              <w:t xml:space="preserve"> </w:t>
            </w:r>
            <w:r w:rsidRPr="00FE4C51">
              <w:rPr>
                <w:rFonts w:ascii="GHEA Grapalat" w:hAnsi="GHEA Grapalat" w:cs="GHEA Grapalat"/>
                <w:color w:val="000000"/>
              </w:rPr>
              <w:t>հիդրավլիկ</w:t>
            </w:r>
            <w:r w:rsidRPr="00FE4C51">
              <w:rPr>
                <w:rFonts w:ascii="GHEA Grapalat" w:hAnsi="GHEA Grapalat" w:cs="Calibri"/>
                <w:color w:val="000000"/>
              </w:rPr>
              <w:t xml:space="preserve"> </w:t>
            </w:r>
            <w:r w:rsidRPr="00FE4C51">
              <w:rPr>
                <w:rFonts w:ascii="GHEA Grapalat" w:hAnsi="GHEA Grapalat" w:cs="GHEA Grapalat"/>
                <w:color w:val="000000"/>
              </w:rPr>
              <w:t>փորձարկումով</w:t>
            </w:r>
            <w:r w:rsidRPr="00FE4C51">
              <w:rPr>
                <w:rFonts w:ascii="GHEA Grapalat" w:hAnsi="GHEA Grapalat" w:cs="Calibri"/>
                <w:color w:val="000000"/>
              </w:rPr>
              <w:t xml:space="preserve">/ </w:t>
            </w:r>
            <w:r w:rsidRPr="00FE4C51">
              <w:rPr>
                <w:rFonts w:ascii="GHEA Grapalat" w:hAnsi="GHEA Grapalat" w:cs="GHEA Grapalat"/>
                <w:color w:val="000000"/>
              </w:rPr>
              <w:t>տաք</w:t>
            </w:r>
            <w:r w:rsidRPr="00FE4C51">
              <w:rPr>
                <w:rFonts w:ascii="GHEA Grapalat" w:hAnsi="GHEA Grapalat" w:cs="Calibri"/>
                <w:color w:val="000000"/>
              </w:rPr>
              <w:t xml:space="preserve"> </w:t>
            </w:r>
            <w:r w:rsidRPr="00FE4C51">
              <w:rPr>
                <w:rFonts w:ascii="GHEA Grapalat" w:hAnsi="GHEA Grapalat" w:cs="GHEA Grapalat"/>
                <w:color w:val="000000"/>
              </w:rPr>
              <w:t>ջրի</w:t>
            </w:r>
            <w:r w:rsidRPr="00FE4C51">
              <w:rPr>
                <w:rFonts w:ascii="GHEA Grapalat" w:hAnsi="GHEA Grapalat" w:cs="Calibri"/>
                <w:color w:val="000000"/>
              </w:rPr>
              <w:t xml:space="preserve"> </w:t>
            </w:r>
            <w:r w:rsidRPr="00FE4C51">
              <w:rPr>
                <w:rFonts w:ascii="GHEA Grapalat" w:hAnsi="GHEA Grapalat" w:cs="GHEA Grapalat"/>
                <w:color w:val="000000"/>
              </w:rPr>
              <w:t>համար</w:t>
            </w:r>
          </w:p>
        </w:tc>
        <w:tc>
          <w:tcPr>
            <w:tcW w:w="1134" w:type="dxa"/>
            <w:tcBorders>
              <w:top w:val="nil"/>
              <w:left w:val="nil"/>
              <w:bottom w:val="single" w:sz="4" w:space="0" w:color="auto"/>
              <w:right w:val="single" w:sz="4" w:space="0" w:color="auto"/>
            </w:tcBorders>
            <w:shd w:val="clear" w:color="000000" w:fill="FFFFFF"/>
            <w:noWrap/>
            <w:vAlign w:val="center"/>
            <w:hideMark/>
          </w:tcPr>
          <w:p w14:paraId="02DF626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nil"/>
              <w:bottom w:val="single" w:sz="4" w:space="0" w:color="auto"/>
              <w:right w:val="single" w:sz="4" w:space="0" w:color="auto"/>
            </w:tcBorders>
            <w:shd w:val="clear" w:color="000000" w:fill="FFFFFF"/>
            <w:noWrap/>
            <w:vAlign w:val="center"/>
            <w:hideMark/>
          </w:tcPr>
          <w:p w14:paraId="4ECDDA2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4A37363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1000</w:t>
            </w:r>
          </w:p>
        </w:tc>
        <w:tc>
          <w:tcPr>
            <w:tcW w:w="1457" w:type="dxa"/>
            <w:tcBorders>
              <w:top w:val="nil"/>
              <w:left w:val="nil"/>
              <w:bottom w:val="single" w:sz="4" w:space="0" w:color="auto"/>
              <w:right w:val="single" w:sz="4" w:space="0" w:color="auto"/>
            </w:tcBorders>
            <w:shd w:val="clear" w:color="000000" w:fill="FFFFFF"/>
            <w:noWrap/>
            <w:vAlign w:val="center"/>
            <w:hideMark/>
          </w:tcPr>
          <w:p w14:paraId="43275B8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r>
      <w:tr w:rsidR="00FE4C51" w:rsidRPr="00FE4C51" w14:paraId="2229A330" w14:textId="77777777" w:rsidTr="00337420">
        <w:trPr>
          <w:trHeight w:val="13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17BEA8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59E0545E"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տեղադրում ալյումինե շերտով տաք ջրի համար PN10 , d40մմ</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լվացումով</w:t>
            </w:r>
            <w:r w:rsidRPr="00FE4C51">
              <w:rPr>
                <w:rFonts w:ascii="GHEA Grapalat" w:hAnsi="GHEA Grapalat" w:cs="Calibri"/>
                <w:color w:val="000000"/>
              </w:rPr>
              <w:t xml:space="preserve"> </w:t>
            </w:r>
            <w:r w:rsidRPr="00FE4C51">
              <w:rPr>
                <w:rFonts w:ascii="GHEA Grapalat" w:hAnsi="GHEA Grapalat" w:cs="GHEA Grapalat"/>
                <w:color w:val="000000"/>
              </w:rPr>
              <w:t>և</w:t>
            </w:r>
            <w:r w:rsidRPr="00FE4C51">
              <w:rPr>
                <w:rFonts w:ascii="GHEA Grapalat" w:hAnsi="GHEA Grapalat" w:cs="Calibri"/>
                <w:color w:val="000000"/>
              </w:rPr>
              <w:t xml:space="preserve"> </w:t>
            </w:r>
            <w:r w:rsidRPr="00FE4C51">
              <w:rPr>
                <w:rFonts w:ascii="GHEA Grapalat" w:hAnsi="GHEA Grapalat" w:cs="GHEA Grapalat"/>
                <w:color w:val="000000"/>
              </w:rPr>
              <w:t>հիդրավլիկ</w:t>
            </w:r>
            <w:r w:rsidRPr="00FE4C51">
              <w:rPr>
                <w:rFonts w:ascii="GHEA Grapalat" w:hAnsi="GHEA Grapalat" w:cs="Calibri"/>
                <w:color w:val="000000"/>
              </w:rPr>
              <w:t xml:space="preserve"> </w:t>
            </w:r>
            <w:r w:rsidRPr="00FE4C51">
              <w:rPr>
                <w:rFonts w:ascii="GHEA Grapalat" w:hAnsi="GHEA Grapalat" w:cs="GHEA Grapalat"/>
                <w:color w:val="000000"/>
              </w:rPr>
              <w:t>փորձարկումով</w:t>
            </w:r>
            <w:r w:rsidRPr="00FE4C51">
              <w:rPr>
                <w:rFonts w:ascii="GHEA Grapalat" w:hAnsi="GHEA Grapalat" w:cs="Calibri"/>
                <w:color w:val="000000"/>
              </w:rPr>
              <w:t xml:space="preserve">/ </w:t>
            </w:r>
            <w:r w:rsidRPr="00FE4C51">
              <w:rPr>
                <w:rFonts w:ascii="GHEA Grapalat" w:hAnsi="GHEA Grapalat" w:cs="GHEA Grapalat"/>
                <w:color w:val="000000"/>
              </w:rPr>
              <w:t>տաք</w:t>
            </w:r>
            <w:r w:rsidRPr="00FE4C51">
              <w:rPr>
                <w:rFonts w:ascii="GHEA Grapalat" w:hAnsi="GHEA Grapalat" w:cs="Calibri"/>
                <w:color w:val="000000"/>
              </w:rPr>
              <w:t xml:space="preserve"> </w:t>
            </w:r>
            <w:r w:rsidRPr="00FE4C51">
              <w:rPr>
                <w:rFonts w:ascii="GHEA Grapalat" w:hAnsi="GHEA Grapalat" w:cs="GHEA Grapalat"/>
                <w:color w:val="000000"/>
              </w:rPr>
              <w:t>ջրի</w:t>
            </w:r>
            <w:r w:rsidRPr="00FE4C51">
              <w:rPr>
                <w:rFonts w:ascii="GHEA Grapalat" w:hAnsi="GHEA Grapalat" w:cs="Calibri"/>
                <w:color w:val="000000"/>
              </w:rPr>
              <w:t xml:space="preserve"> </w:t>
            </w:r>
            <w:r w:rsidRPr="00FE4C51">
              <w:rPr>
                <w:rFonts w:ascii="GHEA Grapalat" w:hAnsi="GHEA Grapalat" w:cs="GHEA Grapalat"/>
                <w:color w:val="000000"/>
              </w:rPr>
              <w:t>համար</w:t>
            </w:r>
          </w:p>
        </w:tc>
        <w:tc>
          <w:tcPr>
            <w:tcW w:w="1134" w:type="dxa"/>
            <w:tcBorders>
              <w:top w:val="nil"/>
              <w:left w:val="nil"/>
              <w:bottom w:val="single" w:sz="4" w:space="0" w:color="auto"/>
              <w:right w:val="single" w:sz="4" w:space="0" w:color="auto"/>
            </w:tcBorders>
            <w:shd w:val="clear" w:color="000000" w:fill="FFFFFF"/>
            <w:noWrap/>
            <w:vAlign w:val="center"/>
            <w:hideMark/>
          </w:tcPr>
          <w:p w14:paraId="0E117D82"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nil"/>
              <w:bottom w:val="single" w:sz="4" w:space="0" w:color="auto"/>
              <w:right w:val="single" w:sz="4" w:space="0" w:color="auto"/>
            </w:tcBorders>
            <w:shd w:val="clear" w:color="000000" w:fill="FFFFFF"/>
            <w:noWrap/>
            <w:vAlign w:val="center"/>
            <w:hideMark/>
          </w:tcPr>
          <w:p w14:paraId="5008922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73DBEFA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w:t>
            </w:r>
          </w:p>
        </w:tc>
        <w:tc>
          <w:tcPr>
            <w:tcW w:w="1457" w:type="dxa"/>
            <w:tcBorders>
              <w:top w:val="nil"/>
              <w:left w:val="nil"/>
              <w:bottom w:val="single" w:sz="4" w:space="0" w:color="auto"/>
              <w:right w:val="single" w:sz="4" w:space="0" w:color="auto"/>
            </w:tcBorders>
            <w:shd w:val="clear" w:color="000000" w:fill="FFFFFF"/>
            <w:noWrap/>
            <w:vAlign w:val="center"/>
            <w:hideMark/>
          </w:tcPr>
          <w:p w14:paraId="5784F14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16000</w:t>
            </w:r>
          </w:p>
        </w:tc>
      </w:tr>
      <w:tr w:rsidR="00FE4C51" w:rsidRPr="00FE4C51" w14:paraId="0D415223" w14:textId="77777777" w:rsidTr="00337420">
        <w:trPr>
          <w:trHeight w:val="138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2663338"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7</w:t>
            </w:r>
          </w:p>
        </w:tc>
        <w:tc>
          <w:tcPr>
            <w:tcW w:w="4820" w:type="dxa"/>
            <w:tcBorders>
              <w:top w:val="nil"/>
              <w:left w:val="nil"/>
              <w:bottom w:val="single" w:sz="4" w:space="0" w:color="auto"/>
              <w:right w:val="single" w:sz="4" w:space="0" w:color="auto"/>
            </w:tcBorders>
            <w:shd w:val="clear" w:color="auto" w:fill="auto"/>
            <w:vAlign w:val="center"/>
            <w:hideMark/>
          </w:tcPr>
          <w:p w14:paraId="15C7A976"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տեղադրում ալյումինե շերտով տաք ջրի համար PN10 , d50մմ /լվացումով և հիդրավլիկ փորձարկումով/ տաք ջրի համար</w:t>
            </w:r>
            <w:r w:rsidRPr="00FE4C51">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7BCDD9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nil"/>
              <w:bottom w:val="single" w:sz="4" w:space="0" w:color="auto"/>
              <w:right w:val="single" w:sz="4" w:space="0" w:color="auto"/>
            </w:tcBorders>
            <w:shd w:val="clear" w:color="000000" w:fill="FFFFFF"/>
            <w:noWrap/>
            <w:vAlign w:val="center"/>
            <w:hideMark/>
          </w:tcPr>
          <w:p w14:paraId="138E063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4A91E27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w:t>
            </w:r>
          </w:p>
        </w:tc>
        <w:tc>
          <w:tcPr>
            <w:tcW w:w="1457" w:type="dxa"/>
            <w:tcBorders>
              <w:top w:val="nil"/>
              <w:left w:val="nil"/>
              <w:bottom w:val="single" w:sz="4" w:space="0" w:color="auto"/>
              <w:right w:val="single" w:sz="4" w:space="0" w:color="auto"/>
            </w:tcBorders>
            <w:shd w:val="clear" w:color="000000" w:fill="FFFFFF"/>
            <w:noWrap/>
            <w:vAlign w:val="center"/>
            <w:hideMark/>
          </w:tcPr>
          <w:p w14:paraId="59AAEC8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24000</w:t>
            </w:r>
          </w:p>
        </w:tc>
      </w:tr>
      <w:tr w:rsidR="00FE4C51" w:rsidRPr="00FE4C51" w14:paraId="5FA39293" w14:textId="77777777" w:rsidTr="00337420">
        <w:trPr>
          <w:trHeight w:val="14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DF8C0B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8</w:t>
            </w:r>
          </w:p>
        </w:tc>
        <w:tc>
          <w:tcPr>
            <w:tcW w:w="4820" w:type="dxa"/>
            <w:tcBorders>
              <w:top w:val="nil"/>
              <w:left w:val="nil"/>
              <w:bottom w:val="single" w:sz="4" w:space="0" w:color="auto"/>
              <w:right w:val="single" w:sz="4" w:space="0" w:color="auto"/>
            </w:tcBorders>
            <w:shd w:val="clear" w:color="auto" w:fill="auto"/>
            <w:vAlign w:val="center"/>
            <w:hideMark/>
          </w:tcPr>
          <w:p w14:paraId="6B04EDB6"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Պոլիպրոպիլենե խողովակների տեղադրում ալյումինե շերտով տաք ջրի համար PN20 , d63մմ</w:t>
            </w:r>
            <w:r w:rsidRPr="00FE4C51">
              <w:rPr>
                <w:rFonts w:ascii="Calibri" w:hAnsi="Calibri" w:cs="Calibri"/>
                <w:color w:val="000000"/>
              </w:rPr>
              <w:t> </w:t>
            </w:r>
            <w:r w:rsidRPr="00FE4C51">
              <w:rPr>
                <w:rFonts w:ascii="GHEA Grapalat" w:hAnsi="GHEA Grapalat" w:cs="Calibri"/>
                <w:color w:val="000000"/>
              </w:rPr>
              <w:t xml:space="preserve"> /</w:t>
            </w:r>
            <w:r w:rsidRPr="00FE4C51">
              <w:rPr>
                <w:rFonts w:ascii="GHEA Grapalat" w:hAnsi="GHEA Grapalat" w:cs="GHEA Grapalat"/>
                <w:color w:val="000000"/>
              </w:rPr>
              <w:t>լվացումով</w:t>
            </w:r>
            <w:r w:rsidRPr="00FE4C51">
              <w:rPr>
                <w:rFonts w:ascii="GHEA Grapalat" w:hAnsi="GHEA Grapalat" w:cs="Calibri"/>
                <w:color w:val="000000"/>
              </w:rPr>
              <w:t xml:space="preserve"> </w:t>
            </w:r>
            <w:r w:rsidRPr="00FE4C51">
              <w:rPr>
                <w:rFonts w:ascii="GHEA Grapalat" w:hAnsi="GHEA Grapalat" w:cs="GHEA Grapalat"/>
                <w:color w:val="000000"/>
              </w:rPr>
              <w:t>և</w:t>
            </w:r>
            <w:r w:rsidRPr="00FE4C51">
              <w:rPr>
                <w:rFonts w:ascii="GHEA Grapalat" w:hAnsi="GHEA Grapalat" w:cs="Calibri"/>
                <w:color w:val="000000"/>
              </w:rPr>
              <w:t xml:space="preserve"> </w:t>
            </w:r>
            <w:r w:rsidRPr="00FE4C51">
              <w:rPr>
                <w:rFonts w:ascii="GHEA Grapalat" w:hAnsi="GHEA Grapalat" w:cs="GHEA Grapalat"/>
                <w:color w:val="000000"/>
              </w:rPr>
              <w:t>հիդրավլիկ</w:t>
            </w:r>
            <w:r w:rsidRPr="00FE4C51">
              <w:rPr>
                <w:rFonts w:ascii="GHEA Grapalat" w:hAnsi="GHEA Grapalat" w:cs="Calibri"/>
                <w:color w:val="000000"/>
              </w:rPr>
              <w:t xml:space="preserve"> </w:t>
            </w:r>
            <w:r w:rsidRPr="00FE4C51">
              <w:rPr>
                <w:rFonts w:ascii="GHEA Grapalat" w:hAnsi="GHEA Grapalat" w:cs="GHEA Grapalat"/>
                <w:color w:val="000000"/>
              </w:rPr>
              <w:t>փորձարկումով</w:t>
            </w:r>
            <w:r w:rsidRPr="00FE4C51">
              <w:rPr>
                <w:rFonts w:ascii="GHEA Grapalat" w:hAnsi="GHEA Grapalat" w:cs="Calibri"/>
                <w:color w:val="000000"/>
              </w:rPr>
              <w:t xml:space="preserve">/ </w:t>
            </w:r>
            <w:r w:rsidRPr="00FE4C51">
              <w:rPr>
                <w:rFonts w:ascii="GHEA Grapalat" w:hAnsi="GHEA Grapalat" w:cs="GHEA Grapalat"/>
                <w:color w:val="000000"/>
              </w:rPr>
              <w:t>տաք</w:t>
            </w:r>
            <w:r w:rsidRPr="00FE4C51">
              <w:rPr>
                <w:rFonts w:ascii="GHEA Grapalat" w:hAnsi="GHEA Grapalat" w:cs="Calibri"/>
                <w:color w:val="000000"/>
              </w:rPr>
              <w:t xml:space="preserve"> </w:t>
            </w:r>
            <w:r w:rsidRPr="00FE4C51">
              <w:rPr>
                <w:rFonts w:ascii="GHEA Grapalat" w:hAnsi="GHEA Grapalat" w:cs="GHEA Grapalat"/>
                <w:color w:val="000000"/>
              </w:rPr>
              <w:t>ջրի</w:t>
            </w:r>
            <w:r w:rsidRPr="00FE4C51">
              <w:rPr>
                <w:rFonts w:ascii="GHEA Grapalat" w:hAnsi="GHEA Grapalat" w:cs="Calibri"/>
                <w:color w:val="000000"/>
              </w:rPr>
              <w:t xml:space="preserve"> </w:t>
            </w:r>
            <w:r w:rsidRPr="00FE4C51">
              <w:rPr>
                <w:rFonts w:ascii="GHEA Grapalat" w:hAnsi="GHEA Grapalat" w:cs="GHEA Grapalat"/>
                <w:color w:val="000000"/>
              </w:rPr>
              <w:t>համար</w:t>
            </w:r>
          </w:p>
        </w:tc>
        <w:tc>
          <w:tcPr>
            <w:tcW w:w="1134" w:type="dxa"/>
            <w:tcBorders>
              <w:top w:val="nil"/>
              <w:left w:val="nil"/>
              <w:bottom w:val="single" w:sz="4" w:space="0" w:color="auto"/>
              <w:right w:val="single" w:sz="4" w:space="0" w:color="auto"/>
            </w:tcBorders>
            <w:shd w:val="clear" w:color="000000" w:fill="FFFFFF"/>
            <w:noWrap/>
            <w:vAlign w:val="center"/>
            <w:hideMark/>
          </w:tcPr>
          <w:p w14:paraId="37204DC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գմ</w:t>
            </w:r>
          </w:p>
        </w:tc>
        <w:tc>
          <w:tcPr>
            <w:tcW w:w="1134" w:type="dxa"/>
            <w:tcBorders>
              <w:top w:val="nil"/>
              <w:left w:val="nil"/>
              <w:bottom w:val="single" w:sz="4" w:space="0" w:color="auto"/>
              <w:right w:val="single" w:sz="4" w:space="0" w:color="auto"/>
            </w:tcBorders>
            <w:shd w:val="clear" w:color="000000" w:fill="FFFFFF"/>
            <w:noWrap/>
            <w:vAlign w:val="center"/>
            <w:hideMark/>
          </w:tcPr>
          <w:p w14:paraId="6D54FCC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w:t>
            </w:r>
          </w:p>
        </w:tc>
        <w:tc>
          <w:tcPr>
            <w:tcW w:w="1275" w:type="dxa"/>
            <w:tcBorders>
              <w:top w:val="nil"/>
              <w:left w:val="nil"/>
              <w:bottom w:val="single" w:sz="4" w:space="0" w:color="auto"/>
              <w:right w:val="single" w:sz="4" w:space="0" w:color="auto"/>
            </w:tcBorders>
            <w:shd w:val="clear" w:color="000000" w:fill="FFFFFF"/>
            <w:noWrap/>
            <w:vAlign w:val="center"/>
            <w:hideMark/>
          </w:tcPr>
          <w:p w14:paraId="707303B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5000</w:t>
            </w:r>
          </w:p>
        </w:tc>
        <w:tc>
          <w:tcPr>
            <w:tcW w:w="1457" w:type="dxa"/>
            <w:tcBorders>
              <w:top w:val="nil"/>
              <w:left w:val="nil"/>
              <w:bottom w:val="single" w:sz="4" w:space="0" w:color="auto"/>
              <w:right w:val="single" w:sz="4" w:space="0" w:color="auto"/>
            </w:tcBorders>
            <w:shd w:val="clear" w:color="000000" w:fill="FFFFFF"/>
            <w:noWrap/>
            <w:vAlign w:val="center"/>
            <w:hideMark/>
          </w:tcPr>
          <w:p w14:paraId="076242A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40000</w:t>
            </w:r>
          </w:p>
        </w:tc>
      </w:tr>
      <w:tr w:rsidR="00FE4C51" w:rsidRPr="00FE4C51" w14:paraId="5B06C1E4" w14:textId="77777777" w:rsidTr="00337420">
        <w:trPr>
          <w:trHeight w:val="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13AFB0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9</w:t>
            </w:r>
          </w:p>
        </w:tc>
        <w:tc>
          <w:tcPr>
            <w:tcW w:w="4820" w:type="dxa"/>
            <w:tcBorders>
              <w:top w:val="nil"/>
              <w:left w:val="nil"/>
              <w:bottom w:val="single" w:sz="4" w:space="0" w:color="auto"/>
              <w:right w:val="single" w:sz="4" w:space="0" w:color="auto"/>
            </w:tcBorders>
            <w:shd w:val="clear" w:color="auto" w:fill="auto"/>
            <w:vAlign w:val="center"/>
            <w:hideMark/>
          </w:tcPr>
          <w:p w14:paraId="6EBDFFE8"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Մարտկոցի մոնտաժման կոմպլեկտ</w:t>
            </w:r>
          </w:p>
        </w:tc>
        <w:tc>
          <w:tcPr>
            <w:tcW w:w="1134" w:type="dxa"/>
            <w:tcBorders>
              <w:top w:val="nil"/>
              <w:left w:val="nil"/>
              <w:bottom w:val="single" w:sz="4" w:space="0" w:color="auto"/>
              <w:right w:val="single" w:sz="4" w:space="0" w:color="auto"/>
            </w:tcBorders>
            <w:shd w:val="clear" w:color="000000" w:fill="FFFFFF"/>
            <w:noWrap/>
            <w:vAlign w:val="center"/>
            <w:hideMark/>
          </w:tcPr>
          <w:p w14:paraId="0A0F4D7D"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081C5E9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w:t>
            </w:r>
          </w:p>
        </w:tc>
        <w:tc>
          <w:tcPr>
            <w:tcW w:w="1275" w:type="dxa"/>
            <w:tcBorders>
              <w:top w:val="nil"/>
              <w:left w:val="nil"/>
              <w:bottom w:val="single" w:sz="4" w:space="0" w:color="auto"/>
              <w:right w:val="single" w:sz="4" w:space="0" w:color="auto"/>
            </w:tcBorders>
            <w:shd w:val="clear" w:color="000000" w:fill="FFFFFF"/>
            <w:noWrap/>
            <w:vAlign w:val="center"/>
            <w:hideMark/>
          </w:tcPr>
          <w:p w14:paraId="4365D12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w:t>
            </w:r>
          </w:p>
        </w:tc>
        <w:tc>
          <w:tcPr>
            <w:tcW w:w="1457" w:type="dxa"/>
            <w:tcBorders>
              <w:top w:val="nil"/>
              <w:left w:val="nil"/>
              <w:bottom w:val="single" w:sz="4" w:space="0" w:color="auto"/>
              <w:right w:val="single" w:sz="4" w:space="0" w:color="auto"/>
            </w:tcBorders>
            <w:shd w:val="clear" w:color="000000" w:fill="FFFFFF"/>
            <w:noWrap/>
            <w:vAlign w:val="center"/>
            <w:hideMark/>
          </w:tcPr>
          <w:p w14:paraId="34166AA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20000</w:t>
            </w:r>
          </w:p>
        </w:tc>
      </w:tr>
      <w:tr w:rsidR="00FE4C51" w:rsidRPr="00FE4C51" w14:paraId="1DCF432F" w14:textId="77777777" w:rsidTr="00337420">
        <w:trPr>
          <w:trHeight w:val="48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49224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10</w:t>
            </w:r>
          </w:p>
        </w:tc>
        <w:tc>
          <w:tcPr>
            <w:tcW w:w="4820" w:type="dxa"/>
            <w:tcBorders>
              <w:top w:val="nil"/>
              <w:left w:val="nil"/>
              <w:bottom w:val="single" w:sz="4" w:space="0" w:color="auto"/>
              <w:right w:val="single" w:sz="4" w:space="0" w:color="auto"/>
            </w:tcBorders>
            <w:shd w:val="clear" w:color="auto" w:fill="auto"/>
            <w:vAlign w:val="center"/>
            <w:hideMark/>
          </w:tcPr>
          <w:p w14:paraId="69B46DC2"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Միջադիր</w:t>
            </w:r>
          </w:p>
        </w:tc>
        <w:tc>
          <w:tcPr>
            <w:tcW w:w="1134" w:type="dxa"/>
            <w:tcBorders>
              <w:top w:val="nil"/>
              <w:left w:val="nil"/>
              <w:bottom w:val="single" w:sz="4" w:space="0" w:color="auto"/>
              <w:right w:val="single" w:sz="4" w:space="0" w:color="auto"/>
            </w:tcBorders>
            <w:shd w:val="clear" w:color="000000" w:fill="FFFFFF"/>
            <w:noWrap/>
            <w:vAlign w:val="center"/>
            <w:hideMark/>
          </w:tcPr>
          <w:p w14:paraId="49E38A4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393BFD9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w:t>
            </w:r>
          </w:p>
        </w:tc>
        <w:tc>
          <w:tcPr>
            <w:tcW w:w="1275" w:type="dxa"/>
            <w:tcBorders>
              <w:top w:val="nil"/>
              <w:left w:val="nil"/>
              <w:bottom w:val="single" w:sz="4" w:space="0" w:color="auto"/>
              <w:right w:val="single" w:sz="4" w:space="0" w:color="auto"/>
            </w:tcBorders>
            <w:shd w:val="clear" w:color="000000" w:fill="FFFFFF"/>
            <w:noWrap/>
            <w:vAlign w:val="center"/>
            <w:hideMark/>
          </w:tcPr>
          <w:p w14:paraId="4D7B534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1000</w:t>
            </w:r>
          </w:p>
        </w:tc>
        <w:tc>
          <w:tcPr>
            <w:tcW w:w="1457" w:type="dxa"/>
            <w:tcBorders>
              <w:top w:val="nil"/>
              <w:left w:val="nil"/>
              <w:bottom w:val="single" w:sz="4" w:space="0" w:color="auto"/>
              <w:right w:val="single" w:sz="4" w:space="0" w:color="auto"/>
            </w:tcBorders>
            <w:shd w:val="clear" w:color="000000" w:fill="FFFFFF"/>
            <w:noWrap/>
            <w:vAlign w:val="center"/>
            <w:hideMark/>
          </w:tcPr>
          <w:p w14:paraId="0F35CB9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10000</w:t>
            </w:r>
          </w:p>
        </w:tc>
      </w:tr>
      <w:tr w:rsidR="00FE4C51" w:rsidRPr="00FE4C51" w14:paraId="415E81FF" w14:textId="77777777" w:rsidTr="00337420">
        <w:trPr>
          <w:trHeight w:val="6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11CD2"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B675A"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Մարտկոցի կախիչ PPR</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48B0FA"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զույգ</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A330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443C9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D5CE7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r>
      <w:tr w:rsidR="00FE4C51" w:rsidRPr="00FE4C51" w14:paraId="23CBC7D2" w14:textId="77777777" w:rsidTr="00337420">
        <w:trPr>
          <w:trHeight w:val="41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DFA8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05C7D"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Մարտկոցի կախիչ</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990CA3"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86B24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71A7A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39A06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30000</w:t>
            </w:r>
          </w:p>
        </w:tc>
      </w:tr>
      <w:tr w:rsidR="00FE4C51" w:rsidRPr="00FE4C51" w14:paraId="4961A2C7" w14:textId="77777777" w:rsidTr="00337420">
        <w:trPr>
          <w:trHeight w:val="42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D777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13</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BEDB7"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Մարտկոցի ներքին փական Փ15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FB39C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E47F4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F2B30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CB329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70000</w:t>
            </w:r>
          </w:p>
        </w:tc>
      </w:tr>
      <w:tr w:rsidR="00FE4C51" w:rsidRPr="00FE4C51" w14:paraId="477DACB6" w14:textId="77777777" w:rsidTr="00337420">
        <w:trPr>
          <w:trHeight w:val="397"/>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E7BF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5DD5A99C"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Մարտկոցի վերին փական Փ15</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8D8B67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CDBCEB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7795144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w:t>
            </w:r>
          </w:p>
        </w:tc>
        <w:tc>
          <w:tcPr>
            <w:tcW w:w="1457" w:type="dxa"/>
            <w:tcBorders>
              <w:top w:val="single" w:sz="4" w:space="0" w:color="auto"/>
              <w:left w:val="nil"/>
              <w:bottom w:val="single" w:sz="4" w:space="0" w:color="auto"/>
              <w:right w:val="single" w:sz="4" w:space="0" w:color="auto"/>
            </w:tcBorders>
            <w:shd w:val="clear" w:color="000000" w:fill="FFFFFF"/>
            <w:noWrap/>
            <w:vAlign w:val="center"/>
            <w:hideMark/>
          </w:tcPr>
          <w:p w14:paraId="2D378F3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70000</w:t>
            </w:r>
          </w:p>
        </w:tc>
      </w:tr>
      <w:tr w:rsidR="00FE4C51" w:rsidRPr="00FE4C51" w14:paraId="62B57736" w14:textId="77777777" w:rsidTr="00624BE4">
        <w:trPr>
          <w:trHeight w:val="41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B578E65"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15</w:t>
            </w:r>
          </w:p>
        </w:tc>
        <w:tc>
          <w:tcPr>
            <w:tcW w:w="4820" w:type="dxa"/>
            <w:tcBorders>
              <w:top w:val="nil"/>
              <w:left w:val="nil"/>
              <w:bottom w:val="single" w:sz="4" w:space="0" w:color="auto"/>
              <w:right w:val="single" w:sz="4" w:space="0" w:color="auto"/>
            </w:tcBorders>
            <w:shd w:val="clear" w:color="auto" w:fill="auto"/>
            <w:vAlign w:val="center"/>
            <w:hideMark/>
          </w:tcPr>
          <w:p w14:paraId="28FE8F16" w14:textId="0AD55319" w:rsidR="00FE4C51" w:rsidRPr="00FE4C51" w:rsidRDefault="00FE4C51" w:rsidP="00FE4C51">
            <w:pPr>
              <w:rPr>
                <w:rFonts w:ascii="GHEA Grapalat" w:hAnsi="GHEA Grapalat" w:cs="Calibri"/>
                <w:color w:val="000000"/>
              </w:rPr>
            </w:pPr>
            <w:r w:rsidRPr="00FE4C51">
              <w:rPr>
                <w:rFonts w:ascii="GHEA Grapalat" w:hAnsi="GHEA Grapalat" w:cs="Calibri"/>
                <w:color w:val="000000"/>
              </w:rPr>
              <w:t>Օդահանիչի</w:t>
            </w:r>
            <w:r w:rsidRPr="00FE4C51">
              <w:rPr>
                <w:rFonts w:ascii="Calibri" w:hAnsi="Calibri" w:cs="Calibri"/>
                <w:color w:val="000000"/>
              </w:rPr>
              <w:t> </w:t>
            </w:r>
            <w:r w:rsidRPr="00FE4C51">
              <w:rPr>
                <w:rFonts w:ascii="GHEA Grapalat" w:hAnsi="GHEA Grapalat" w:cs="Calibri"/>
                <w:color w:val="000000"/>
              </w:rPr>
              <w:t xml:space="preserve"> </w:t>
            </w:r>
            <w:r w:rsidR="006D26C8">
              <w:rPr>
                <w:rFonts w:ascii="GHEA Grapalat" w:hAnsi="GHEA Grapalat" w:cs="GHEA Grapalat"/>
                <w:color w:val="000000"/>
              </w:rPr>
              <w:t>տեղադր</w:t>
            </w:r>
            <w:r w:rsidRPr="00FE4C51">
              <w:rPr>
                <w:rFonts w:ascii="GHEA Grapalat" w:hAnsi="GHEA Grapalat" w:cs="GHEA Grapalat"/>
                <w:color w:val="000000"/>
              </w:rPr>
              <w:t>ում</w:t>
            </w:r>
            <w:r w:rsidRPr="00FE4C51">
              <w:rPr>
                <w:rFonts w:ascii="GHEA Grapalat" w:hAnsi="GHEA Grapalat" w:cs="Calibri"/>
                <w:color w:val="000000"/>
              </w:rPr>
              <w:t xml:space="preserve"> 1/2``</w:t>
            </w:r>
            <w:r w:rsidRPr="00FE4C51">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8C40307"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22B4FAB0"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w:t>
            </w:r>
          </w:p>
        </w:tc>
        <w:tc>
          <w:tcPr>
            <w:tcW w:w="1275" w:type="dxa"/>
            <w:tcBorders>
              <w:top w:val="nil"/>
              <w:left w:val="nil"/>
              <w:bottom w:val="single" w:sz="4" w:space="0" w:color="auto"/>
              <w:right w:val="single" w:sz="4" w:space="0" w:color="auto"/>
            </w:tcBorders>
            <w:shd w:val="clear" w:color="000000" w:fill="FFFFFF"/>
            <w:noWrap/>
            <w:vAlign w:val="center"/>
            <w:hideMark/>
          </w:tcPr>
          <w:p w14:paraId="1401EEE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w:t>
            </w:r>
          </w:p>
        </w:tc>
        <w:tc>
          <w:tcPr>
            <w:tcW w:w="1457" w:type="dxa"/>
            <w:tcBorders>
              <w:top w:val="nil"/>
              <w:left w:val="nil"/>
              <w:bottom w:val="single" w:sz="4" w:space="0" w:color="auto"/>
              <w:right w:val="single" w:sz="4" w:space="0" w:color="auto"/>
            </w:tcBorders>
            <w:shd w:val="clear" w:color="000000" w:fill="FFFFFF"/>
            <w:noWrap/>
            <w:vAlign w:val="center"/>
            <w:hideMark/>
          </w:tcPr>
          <w:p w14:paraId="2937F4C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35000</w:t>
            </w:r>
          </w:p>
        </w:tc>
      </w:tr>
      <w:tr w:rsidR="00FE4C51" w:rsidRPr="00FE4C51" w14:paraId="625AB9F5" w14:textId="77777777" w:rsidTr="00624BE4">
        <w:trPr>
          <w:trHeight w:val="552"/>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B506B"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16</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91819" w14:textId="77777777" w:rsidR="00FE4C51" w:rsidRPr="00FE4C51" w:rsidRDefault="00FE4C51" w:rsidP="00FE4C51">
            <w:pPr>
              <w:rPr>
                <w:rFonts w:ascii="GHEA Grapalat" w:hAnsi="GHEA Grapalat" w:cs="Calibri"/>
                <w:color w:val="000000"/>
              </w:rPr>
            </w:pPr>
            <w:r w:rsidRPr="00FE4C51">
              <w:rPr>
                <w:rFonts w:ascii="GHEA Grapalat" w:hAnsi="GHEA Grapalat" w:cs="Calibri"/>
                <w:color w:val="000000"/>
              </w:rPr>
              <w:t>Խցափակիչի</w:t>
            </w:r>
            <w:r w:rsidRPr="00FE4C51">
              <w:rPr>
                <w:rFonts w:ascii="Calibri" w:hAnsi="Calibri" w:cs="Calibri"/>
                <w:color w:val="000000"/>
              </w:rPr>
              <w:t> </w:t>
            </w:r>
            <w:r w:rsidRPr="00FE4C51">
              <w:rPr>
                <w:rFonts w:ascii="GHEA Grapalat" w:hAnsi="GHEA Grapalat" w:cs="Calibri"/>
                <w:color w:val="000000"/>
              </w:rPr>
              <w:t xml:space="preserve"> տեղադր.1/2``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5E6142"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C5E33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AA7E5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BD7C6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35000</w:t>
            </w:r>
          </w:p>
        </w:tc>
      </w:tr>
      <w:tr w:rsidR="00FE4C51" w:rsidRPr="00FE4C51" w14:paraId="14667ECC" w14:textId="77777777" w:rsidTr="00624BE4">
        <w:trPr>
          <w:trHeight w:val="6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CE8D5" w14:textId="77777777" w:rsidR="00FE4C51" w:rsidRPr="00FE4C51" w:rsidRDefault="00FE4C51" w:rsidP="00FE4C51">
            <w:pPr>
              <w:jc w:val="center"/>
              <w:rPr>
                <w:rFonts w:ascii="GHEA Grapalat" w:hAnsi="GHEA Grapalat"/>
                <w:color w:val="000000"/>
                <w:sz w:val="22"/>
                <w:szCs w:val="22"/>
              </w:rPr>
            </w:pPr>
            <w:r w:rsidRPr="00FE4C51">
              <w:rPr>
                <w:rFonts w:ascii="Calibri" w:hAnsi="Calibri" w:cs="Calibri"/>
                <w:color w:val="000000"/>
                <w:sz w:val="22"/>
                <w:szCs w:val="22"/>
              </w:rPr>
              <w:lastRenderedPageBreak/>
              <w:t> </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D24C0" w14:textId="4F1A459E" w:rsidR="00FE4C51" w:rsidRPr="00FE4C51" w:rsidRDefault="006D26C8" w:rsidP="00FE4C51">
            <w:pPr>
              <w:rPr>
                <w:rFonts w:ascii="GHEA Grapalat" w:hAnsi="GHEA Grapalat"/>
                <w:b/>
                <w:bCs/>
                <w:color w:val="000000"/>
              </w:rPr>
            </w:pPr>
            <w:r>
              <w:rPr>
                <w:rFonts w:ascii="GHEA Grapalat" w:hAnsi="GHEA Grapalat"/>
                <w:b/>
                <w:bCs/>
                <w:color w:val="000000"/>
              </w:rPr>
              <w:t>N1-4 Ներքին լուսավոր</w:t>
            </w:r>
            <w:r w:rsidR="00FE4C51" w:rsidRPr="00FE4C51">
              <w:rPr>
                <w:rFonts w:ascii="GHEA Grapalat" w:hAnsi="GHEA Grapalat"/>
                <w:b/>
                <w:bCs/>
                <w:color w:val="000000"/>
              </w:rPr>
              <w:t>ության ցանց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78669" w14:textId="77777777" w:rsidR="00FE4C51" w:rsidRPr="00FE4C51" w:rsidRDefault="00FE4C51" w:rsidP="00FE4C51">
            <w:pPr>
              <w:jc w:val="center"/>
              <w:rPr>
                <w:rFonts w:ascii="GHEA Grapalat" w:hAnsi="GHEA Grapalat"/>
                <w:color w:val="000000"/>
                <w:sz w:val="22"/>
                <w:szCs w:val="22"/>
              </w:rPr>
            </w:pPr>
            <w:r w:rsidRPr="00FE4C51">
              <w:rPr>
                <w:rFonts w:ascii="Calibri" w:hAnsi="Calibri" w:cs="Calibri"/>
                <w:color w:val="000000"/>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C2784" w14:textId="77777777" w:rsidR="00FE4C51" w:rsidRPr="00FE4C51" w:rsidRDefault="00FE4C51" w:rsidP="00FE4C51">
            <w:pPr>
              <w:jc w:val="center"/>
              <w:rPr>
                <w:rFonts w:ascii="GHEA Grapalat" w:hAnsi="GHEA Grapalat"/>
                <w:color w:val="000000"/>
              </w:rPr>
            </w:pPr>
            <w:r w:rsidRPr="00FE4C51">
              <w:rPr>
                <w:rFonts w:ascii="Calibri" w:hAnsi="Calibri" w:cs="Calibri"/>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49D5E" w14:textId="77777777" w:rsidR="00FE4C51" w:rsidRPr="00FE4C51" w:rsidRDefault="00FE4C51" w:rsidP="00FE4C51">
            <w:pPr>
              <w:rPr>
                <w:rFonts w:ascii="GHEA Grapalat" w:hAnsi="GHEA Grapalat" w:cs="Calibri"/>
                <w:color w:val="000000"/>
              </w:rPr>
            </w:pPr>
            <w:r w:rsidRPr="00FE4C51">
              <w:rPr>
                <w:rFonts w:ascii="Calibri" w:hAnsi="Calibri" w:cs="Calibri"/>
                <w:color w:val="000000"/>
              </w:rPr>
              <w:t> </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5E246"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r>
      <w:tr w:rsidR="00FE4C51" w:rsidRPr="00FE4C51" w14:paraId="41CECF9C" w14:textId="77777777" w:rsidTr="00624BE4">
        <w:trPr>
          <w:trHeight w:val="157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B0E5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1802A662" w14:textId="7607C317" w:rsidR="00FE4C51" w:rsidRPr="00FE4C51" w:rsidRDefault="00FE4C51" w:rsidP="00FE4C51">
            <w:pPr>
              <w:rPr>
                <w:rFonts w:ascii="GHEA Grapalat" w:hAnsi="GHEA Grapalat" w:cs="Calibri"/>
                <w:color w:val="000000"/>
              </w:rPr>
            </w:pPr>
            <w:r w:rsidRPr="00FE4C51">
              <w:rPr>
                <w:rFonts w:ascii="GHEA Grapalat" w:hAnsi="GHEA Grapalat" w:cs="Arial"/>
                <w:color w:val="000000"/>
              </w:rPr>
              <w:t>Լուսադիոդային</w:t>
            </w:r>
            <w:r w:rsidRPr="00FE4C51">
              <w:rPr>
                <w:rFonts w:ascii="GHEA Grapalat" w:hAnsi="GHEA Grapalat" w:cs="Calibri"/>
                <w:color w:val="000000"/>
              </w:rPr>
              <w:t xml:space="preserve"> (LED) </w:t>
            </w:r>
            <w:r w:rsidRPr="00FE4C51">
              <w:rPr>
                <w:rFonts w:ascii="GHEA Grapalat" w:hAnsi="GHEA Grapalat" w:cs="Arial"/>
                <w:color w:val="000000"/>
              </w:rPr>
              <w:t>լուսատու</w:t>
            </w:r>
            <w:r w:rsidRPr="00FE4C51">
              <w:rPr>
                <w:rFonts w:ascii="GHEA Grapalat" w:hAnsi="GHEA Grapalat" w:cs="Calibri"/>
                <w:color w:val="000000"/>
              </w:rPr>
              <w:t xml:space="preserve"> </w:t>
            </w:r>
            <w:r w:rsidRPr="00FE4C51">
              <w:rPr>
                <w:rFonts w:ascii="GHEA Grapalat" w:hAnsi="GHEA Grapalat" w:cs="Arial"/>
                <w:color w:val="000000"/>
              </w:rPr>
              <w:t>կախվող</w:t>
            </w:r>
            <w:r w:rsidRPr="00FE4C51">
              <w:rPr>
                <w:rFonts w:ascii="GHEA Grapalat" w:hAnsi="GHEA Grapalat" w:cs="Calibri"/>
                <w:color w:val="000000"/>
              </w:rPr>
              <w:t xml:space="preserve"> </w:t>
            </w:r>
            <w:r w:rsidRPr="00FE4C51">
              <w:rPr>
                <w:rFonts w:ascii="GHEA Grapalat" w:hAnsi="GHEA Grapalat" w:cs="Arial"/>
                <w:color w:val="000000"/>
              </w:rPr>
              <w:t>առաստաղների</w:t>
            </w:r>
            <w:r w:rsidRPr="00FE4C51">
              <w:rPr>
                <w:rFonts w:ascii="GHEA Grapalat" w:hAnsi="GHEA Grapalat" w:cs="Calibri"/>
                <w:color w:val="000000"/>
              </w:rPr>
              <w:t xml:space="preserve"> </w:t>
            </w:r>
            <w:r w:rsidRPr="00FE4C51">
              <w:rPr>
                <w:rFonts w:ascii="GHEA Grapalat" w:hAnsi="GHEA Grapalat" w:cs="Arial"/>
                <w:color w:val="000000"/>
              </w:rPr>
              <w:t>համար</w:t>
            </w:r>
            <w:r w:rsidRPr="00FE4C51">
              <w:rPr>
                <w:rFonts w:ascii="GHEA Grapalat" w:hAnsi="GHEA Grapalat" w:cs="Calibri"/>
                <w:color w:val="000000"/>
              </w:rPr>
              <w:t>,</w:t>
            </w:r>
            <w:r w:rsidR="00F45E7C">
              <w:rPr>
                <w:rFonts w:ascii="GHEA Grapalat" w:hAnsi="GHEA Grapalat" w:cs="Calibri"/>
                <w:color w:val="000000"/>
                <w:lang w:val="hy-AM"/>
              </w:rPr>
              <w:t xml:space="preserve"> </w:t>
            </w:r>
            <w:r w:rsidRPr="00FE4C51">
              <w:rPr>
                <w:rFonts w:ascii="GHEA Grapalat" w:hAnsi="GHEA Grapalat" w:cs="Calibri"/>
                <w:color w:val="000000"/>
              </w:rPr>
              <w:t>15</w:t>
            </w:r>
            <w:r w:rsidRPr="00FE4C51">
              <w:rPr>
                <w:rFonts w:ascii="GHEA Grapalat" w:hAnsi="GHEA Grapalat" w:cs="Arial"/>
                <w:color w:val="000000"/>
              </w:rPr>
              <w:t>վտ</w:t>
            </w:r>
            <w:r w:rsidRPr="00FE4C51">
              <w:rPr>
                <w:rFonts w:ascii="GHEA Grapalat" w:hAnsi="GHEA Grapalat" w:cs="Calibri"/>
                <w:color w:val="000000"/>
              </w:rPr>
              <w:t xml:space="preserve"> </w:t>
            </w:r>
            <w:r w:rsidRPr="00FE4C51">
              <w:rPr>
                <w:rFonts w:ascii="GHEA Grapalat" w:hAnsi="GHEA Grapalat" w:cs="Arial"/>
                <w:color w:val="000000"/>
              </w:rPr>
              <w:t>հզոր</w:t>
            </w:r>
            <w:r w:rsidRPr="00FE4C51">
              <w:rPr>
                <w:rFonts w:ascii="GHEA Grapalat" w:hAnsi="GHEA Grapalat" w:cs="Calibri"/>
                <w:color w:val="000000"/>
              </w:rPr>
              <w:t>. 1200-1300</w:t>
            </w:r>
            <w:r w:rsidRPr="00FE4C51">
              <w:rPr>
                <w:rFonts w:ascii="GHEA Grapalat" w:hAnsi="GHEA Grapalat" w:cs="Arial"/>
                <w:color w:val="000000"/>
              </w:rPr>
              <w:t>լմ</w:t>
            </w:r>
            <w:r w:rsidRPr="00FE4C51">
              <w:rPr>
                <w:rFonts w:ascii="GHEA Grapalat" w:hAnsi="GHEA Grapalat" w:cs="Calibri"/>
                <w:color w:val="000000"/>
              </w:rPr>
              <w:t xml:space="preserve"> </w:t>
            </w:r>
            <w:r w:rsidRPr="00FE4C51">
              <w:rPr>
                <w:rFonts w:ascii="GHEA Grapalat" w:hAnsi="GHEA Grapalat" w:cs="Arial"/>
                <w:color w:val="000000"/>
              </w:rPr>
              <w:t>լուսային</w:t>
            </w:r>
            <w:r w:rsidRPr="00FE4C51">
              <w:rPr>
                <w:rFonts w:ascii="GHEA Grapalat" w:hAnsi="GHEA Grapalat" w:cs="Calibri"/>
                <w:color w:val="000000"/>
              </w:rPr>
              <w:t xml:space="preserve"> </w:t>
            </w:r>
            <w:r w:rsidRPr="00FE4C51">
              <w:rPr>
                <w:rFonts w:ascii="GHEA Grapalat" w:hAnsi="GHEA Grapalat" w:cs="Arial"/>
                <w:color w:val="000000"/>
              </w:rPr>
              <w:t>հոսքով</w:t>
            </w:r>
            <w:r w:rsidRPr="00FE4C51">
              <w:rPr>
                <w:rFonts w:ascii="GHEA Grapalat" w:hAnsi="GHEA Grapalat" w:cs="Calibri"/>
                <w:color w:val="000000"/>
              </w:rPr>
              <w:t>, 3000-4000</w:t>
            </w:r>
            <w:r w:rsidRPr="00FE4C51">
              <w:rPr>
                <w:rFonts w:ascii="GHEA Grapalat" w:hAnsi="GHEA Grapalat" w:cs="Arial"/>
                <w:color w:val="000000"/>
              </w:rPr>
              <w:t>կ</w:t>
            </w:r>
            <w:r w:rsidRPr="00FE4C51">
              <w:rPr>
                <w:rFonts w:ascii="GHEA Grapalat" w:hAnsi="GHEA Grapalat" w:cs="Calibri"/>
                <w:color w:val="000000"/>
              </w:rPr>
              <w:t xml:space="preserve"> </w:t>
            </w:r>
            <w:r w:rsidRPr="00FE4C51">
              <w:rPr>
                <w:rFonts w:ascii="GHEA Grapalat" w:hAnsi="GHEA Grapalat" w:cs="Arial"/>
                <w:color w:val="000000"/>
              </w:rPr>
              <w:t>գունային</w:t>
            </w:r>
            <w:r w:rsidR="00F45E7C">
              <w:rPr>
                <w:rFonts w:ascii="GHEA Grapalat" w:hAnsi="GHEA Grapalat" w:cs="Arial"/>
                <w:color w:val="000000"/>
                <w:lang w:val="hy-AM"/>
              </w:rPr>
              <w:t xml:space="preserve"> </w:t>
            </w:r>
            <w:r w:rsidRPr="00FE4C51">
              <w:rPr>
                <w:rFonts w:ascii="GHEA Grapalat" w:hAnsi="GHEA Grapalat" w:cs="Arial"/>
                <w:color w:val="000000"/>
              </w:rPr>
              <w:t>ջերմաստիճանով</w:t>
            </w:r>
            <w:r w:rsidRPr="00FE4C51">
              <w:rPr>
                <w:rFonts w:ascii="GHEA Grapalat" w:hAnsi="GHEA Grapalat" w:cs="Calibri"/>
                <w:color w:val="000000"/>
              </w:rPr>
              <w:t xml:space="preserve">,  IP20-44 </w:t>
            </w:r>
            <w:r w:rsidRPr="00FE4C51">
              <w:rPr>
                <w:rFonts w:ascii="GHEA Grapalat" w:hAnsi="GHEA Grapalat" w:cs="Arial"/>
                <w:color w:val="000000"/>
              </w:rPr>
              <w:t>պաշտպանվածության</w:t>
            </w:r>
            <w:r w:rsidRPr="00FE4C51">
              <w:rPr>
                <w:rFonts w:ascii="GHEA Grapalat" w:hAnsi="GHEA Grapalat" w:cs="Calibri"/>
                <w:color w:val="000000"/>
              </w:rPr>
              <w:t xml:space="preserve"> </w:t>
            </w:r>
            <w:r w:rsidRPr="00FE4C51">
              <w:rPr>
                <w:rFonts w:ascii="GHEA Grapalat" w:hAnsi="GHEA Grapalat" w:cs="Arial"/>
                <w:color w:val="000000"/>
              </w:rPr>
              <w:t>աստիճանով</w:t>
            </w:r>
            <w:r w:rsidRPr="00FE4C51">
              <w:rPr>
                <w:rFonts w:ascii="GHEA Grapalat" w:hAnsi="GHEA Grapalat" w:cs="Calibri"/>
                <w:color w:val="000000"/>
              </w:rPr>
              <w:t xml:space="preserve">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38B5B19A"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լրակ</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2D6B3D0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06113ED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c>
          <w:tcPr>
            <w:tcW w:w="1457" w:type="dxa"/>
            <w:tcBorders>
              <w:top w:val="single" w:sz="4" w:space="0" w:color="auto"/>
              <w:left w:val="nil"/>
              <w:bottom w:val="single" w:sz="4" w:space="0" w:color="auto"/>
              <w:right w:val="single" w:sz="4" w:space="0" w:color="auto"/>
            </w:tcBorders>
            <w:shd w:val="clear" w:color="000000" w:fill="FFFFFF"/>
            <w:noWrap/>
            <w:vAlign w:val="center"/>
            <w:hideMark/>
          </w:tcPr>
          <w:p w14:paraId="5EA3826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32000</w:t>
            </w:r>
          </w:p>
        </w:tc>
      </w:tr>
      <w:tr w:rsidR="00FE4C51" w:rsidRPr="00FE4C51" w14:paraId="74C7A076" w14:textId="77777777" w:rsidTr="00337420">
        <w:trPr>
          <w:trHeight w:val="174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5FF68DE"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2266D448" w14:textId="30F5D4EE" w:rsidR="00FE4C51" w:rsidRPr="00FE4C51" w:rsidRDefault="00FE4C51" w:rsidP="00FE4C51">
            <w:pPr>
              <w:rPr>
                <w:rFonts w:ascii="GHEA Grapalat" w:hAnsi="GHEA Grapalat" w:cs="Calibri"/>
                <w:color w:val="000000"/>
              </w:rPr>
            </w:pPr>
            <w:r w:rsidRPr="00FE4C51">
              <w:rPr>
                <w:rFonts w:ascii="GHEA Grapalat" w:hAnsi="GHEA Grapalat" w:cs="Arial"/>
                <w:color w:val="000000"/>
              </w:rPr>
              <w:t>Լուսադիոդային</w:t>
            </w:r>
            <w:r w:rsidRPr="00FE4C51">
              <w:rPr>
                <w:rFonts w:ascii="GHEA Grapalat" w:hAnsi="GHEA Grapalat" w:cs="Calibri"/>
                <w:color w:val="000000"/>
              </w:rPr>
              <w:t xml:space="preserve"> (LED) </w:t>
            </w:r>
            <w:r w:rsidRPr="00FE4C51">
              <w:rPr>
                <w:rFonts w:ascii="GHEA Grapalat" w:hAnsi="GHEA Grapalat" w:cs="Arial"/>
                <w:color w:val="000000"/>
              </w:rPr>
              <w:t>լուսատու</w:t>
            </w:r>
            <w:r w:rsidRPr="00FE4C51">
              <w:rPr>
                <w:rFonts w:ascii="GHEA Grapalat" w:hAnsi="GHEA Grapalat" w:cs="Calibri"/>
                <w:color w:val="000000"/>
              </w:rPr>
              <w:t xml:space="preserve"> </w:t>
            </w:r>
            <w:r w:rsidRPr="00FE4C51">
              <w:rPr>
                <w:rFonts w:ascii="GHEA Grapalat" w:hAnsi="GHEA Grapalat" w:cs="Arial"/>
                <w:color w:val="000000"/>
              </w:rPr>
              <w:t>առաստաղների</w:t>
            </w:r>
            <w:r w:rsidRPr="00FE4C51">
              <w:rPr>
                <w:rFonts w:ascii="GHEA Grapalat" w:hAnsi="GHEA Grapalat" w:cs="Calibri"/>
                <w:color w:val="000000"/>
              </w:rPr>
              <w:t xml:space="preserve"> </w:t>
            </w:r>
            <w:r w:rsidRPr="00FE4C51">
              <w:rPr>
                <w:rFonts w:ascii="GHEA Grapalat" w:hAnsi="GHEA Grapalat" w:cs="Arial"/>
                <w:color w:val="000000"/>
              </w:rPr>
              <w:t>համար</w:t>
            </w:r>
            <w:r w:rsidRPr="00FE4C51">
              <w:rPr>
                <w:rFonts w:ascii="GHEA Grapalat" w:hAnsi="GHEA Grapalat" w:cs="Calibri"/>
                <w:color w:val="000000"/>
              </w:rPr>
              <w:t xml:space="preserve">, </w:t>
            </w:r>
            <w:r w:rsidRPr="00FE4C51">
              <w:rPr>
                <w:rFonts w:ascii="GHEA Grapalat" w:hAnsi="GHEA Grapalat" w:cs="Calibri"/>
                <w:color w:val="000000"/>
              </w:rPr>
              <w:br/>
              <w:t>55-60</w:t>
            </w:r>
            <w:r w:rsidRPr="00FE4C51">
              <w:rPr>
                <w:rFonts w:ascii="GHEA Grapalat" w:hAnsi="GHEA Grapalat" w:cs="Arial"/>
                <w:color w:val="000000"/>
              </w:rPr>
              <w:t>վտ</w:t>
            </w:r>
            <w:r w:rsidRPr="00FE4C51">
              <w:rPr>
                <w:rFonts w:ascii="GHEA Grapalat" w:hAnsi="GHEA Grapalat" w:cs="Calibri"/>
                <w:color w:val="000000"/>
              </w:rPr>
              <w:t xml:space="preserve"> </w:t>
            </w:r>
            <w:r w:rsidRPr="00FE4C51">
              <w:rPr>
                <w:rFonts w:ascii="GHEA Grapalat" w:hAnsi="GHEA Grapalat" w:cs="Arial"/>
                <w:color w:val="000000"/>
              </w:rPr>
              <w:t>հզոր</w:t>
            </w:r>
            <w:r w:rsidRPr="00FE4C51">
              <w:rPr>
                <w:rFonts w:ascii="GHEA Grapalat" w:hAnsi="GHEA Grapalat" w:cs="Calibri"/>
                <w:color w:val="000000"/>
              </w:rPr>
              <w:t>.  4950-5400</w:t>
            </w:r>
            <w:r w:rsidRPr="00FE4C51">
              <w:rPr>
                <w:rFonts w:ascii="GHEA Grapalat" w:hAnsi="GHEA Grapalat" w:cs="Arial"/>
                <w:color w:val="000000"/>
              </w:rPr>
              <w:t>լմ</w:t>
            </w:r>
            <w:r w:rsidRPr="00FE4C51">
              <w:rPr>
                <w:rFonts w:ascii="GHEA Grapalat" w:hAnsi="GHEA Grapalat" w:cs="Calibri"/>
                <w:color w:val="000000"/>
              </w:rPr>
              <w:t xml:space="preserve"> </w:t>
            </w:r>
            <w:r w:rsidRPr="00FE4C51">
              <w:rPr>
                <w:rFonts w:ascii="GHEA Grapalat" w:hAnsi="GHEA Grapalat" w:cs="Arial"/>
                <w:color w:val="000000"/>
              </w:rPr>
              <w:t>լուսային</w:t>
            </w:r>
            <w:r w:rsidRPr="00FE4C51">
              <w:rPr>
                <w:rFonts w:ascii="GHEA Grapalat" w:hAnsi="GHEA Grapalat" w:cs="Calibri"/>
                <w:color w:val="000000"/>
              </w:rPr>
              <w:t xml:space="preserve"> </w:t>
            </w:r>
            <w:r w:rsidRPr="00FE4C51">
              <w:rPr>
                <w:rFonts w:ascii="GHEA Grapalat" w:hAnsi="GHEA Grapalat" w:cs="Arial"/>
                <w:color w:val="000000"/>
              </w:rPr>
              <w:t>հոսքով</w:t>
            </w:r>
            <w:r w:rsidRPr="00FE4C51">
              <w:rPr>
                <w:rFonts w:ascii="GHEA Grapalat" w:hAnsi="GHEA Grapalat" w:cs="Calibri"/>
                <w:color w:val="000000"/>
              </w:rPr>
              <w:t>, 3900-4500</w:t>
            </w:r>
            <w:r w:rsidRPr="00FE4C51">
              <w:rPr>
                <w:rFonts w:ascii="GHEA Grapalat" w:hAnsi="GHEA Grapalat" w:cs="Arial"/>
                <w:color w:val="000000"/>
              </w:rPr>
              <w:t>կ</w:t>
            </w:r>
            <w:r w:rsidRPr="00FE4C51">
              <w:rPr>
                <w:rFonts w:ascii="GHEA Grapalat" w:hAnsi="GHEA Grapalat" w:cs="Calibri"/>
                <w:color w:val="000000"/>
              </w:rPr>
              <w:t xml:space="preserve"> </w:t>
            </w:r>
            <w:r w:rsidRPr="00FE4C51">
              <w:rPr>
                <w:rFonts w:ascii="GHEA Grapalat" w:hAnsi="GHEA Grapalat" w:cs="Arial"/>
                <w:color w:val="000000"/>
              </w:rPr>
              <w:t>գունային</w:t>
            </w:r>
            <w:r>
              <w:rPr>
                <w:rFonts w:ascii="GHEA Grapalat" w:hAnsi="GHEA Grapalat" w:cs="Arial"/>
                <w:color w:val="000000"/>
              </w:rPr>
              <w:t xml:space="preserve"> </w:t>
            </w:r>
            <w:r w:rsidRPr="00FE4C51">
              <w:rPr>
                <w:rFonts w:ascii="GHEA Grapalat" w:hAnsi="GHEA Grapalat" w:cs="Arial"/>
                <w:color w:val="000000"/>
              </w:rPr>
              <w:t>ջերմաստիճանով</w:t>
            </w:r>
            <w:r w:rsidRPr="00FE4C51">
              <w:rPr>
                <w:rFonts w:ascii="GHEA Grapalat" w:hAnsi="GHEA Grapalat" w:cs="Calibri"/>
                <w:color w:val="000000"/>
              </w:rPr>
              <w:t xml:space="preserve">, IP20-55 </w:t>
            </w:r>
            <w:r w:rsidRPr="00FE4C51">
              <w:rPr>
                <w:rFonts w:ascii="GHEA Grapalat" w:hAnsi="GHEA Grapalat" w:cs="Arial"/>
                <w:color w:val="000000"/>
              </w:rPr>
              <w:t>պաշտպանվածության</w:t>
            </w:r>
            <w:r w:rsidRPr="00FE4C51">
              <w:rPr>
                <w:rFonts w:ascii="GHEA Grapalat" w:hAnsi="GHEA Grapalat" w:cs="Calibri"/>
                <w:color w:val="000000"/>
              </w:rPr>
              <w:t xml:space="preserve"> </w:t>
            </w:r>
            <w:r w:rsidRPr="00FE4C51">
              <w:rPr>
                <w:rFonts w:ascii="GHEA Grapalat" w:hAnsi="GHEA Grapalat" w:cs="Arial"/>
                <w:color w:val="000000"/>
              </w:rPr>
              <w:t>աստիճանով</w:t>
            </w:r>
            <w:r w:rsidRPr="00FE4C51">
              <w:rPr>
                <w:rFonts w:ascii="GHEA Grapalat" w:hAnsi="GHEA Grapalat" w:cs="Calibri"/>
                <w:color w:val="000000"/>
              </w:rPr>
              <w:t xml:space="preserve">, </w:t>
            </w:r>
            <w:r w:rsidRPr="00FE4C51">
              <w:rPr>
                <w:rFonts w:ascii="GHEA Grapalat" w:hAnsi="GHEA Grapalat" w:cs="Arial"/>
                <w:color w:val="000000"/>
              </w:rPr>
              <w:t>չափսերը</w:t>
            </w:r>
            <w:r w:rsidRPr="00FE4C51">
              <w:rPr>
                <w:rFonts w:ascii="GHEA Grapalat" w:hAnsi="GHEA Grapalat" w:cs="Calibri"/>
                <w:color w:val="000000"/>
              </w:rPr>
              <w:t xml:space="preserve"> 60*60</w:t>
            </w:r>
            <w:r w:rsidRPr="00FE4C51">
              <w:rPr>
                <w:rFonts w:ascii="GHEA Grapalat" w:hAnsi="GHEA Grapalat" w:cs="Arial"/>
                <w:color w:val="000000"/>
              </w:rPr>
              <w:t>սմ</w:t>
            </w:r>
            <w:r w:rsidRPr="00FE4C51">
              <w:rPr>
                <w:rFonts w:ascii="GHEA Grapalat" w:hAnsi="GHEA Grapalat" w:cs="Calibri"/>
                <w:color w:val="000000"/>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14:paraId="5DEA9A82"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լրակ</w:t>
            </w:r>
          </w:p>
        </w:tc>
        <w:tc>
          <w:tcPr>
            <w:tcW w:w="1134" w:type="dxa"/>
            <w:tcBorders>
              <w:top w:val="nil"/>
              <w:left w:val="nil"/>
              <w:bottom w:val="single" w:sz="4" w:space="0" w:color="auto"/>
              <w:right w:val="single" w:sz="4" w:space="0" w:color="auto"/>
            </w:tcBorders>
            <w:shd w:val="clear" w:color="000000" w:fill="FFFFFF"/>
            <w:noWrap/>
            <w:vAlign w:val="center"/>
            <w:hideMark/>
          </w:tcPr>
          <w:p w14:paraId="0C364A9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nil"/>
              <w:left w:val="nil"/>
              <w:bottom w:val="single" w:sz="4" w:space="0" w:color="auto"/>
              <w:right w:val="single" w:sz="4" w:space="0" w:color="auto"/>
            </w:tcBorders>
            <w:shd w:val="clear" w:color="000000" w:fill="FFFFFF"/>
            <w:noWrap/>
            <w:vAlign w:val="center"/>
            <w:hideMark/>
          </w:tcPr>
          <w:p w14:paraId="19D842C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15000</w:t>
            </w:r>
          </w:p>
        </w:tc>
        <w:tc>
          <w:tcPr>
            <w:tcW w:w="1457" w:type="dxa"/>
            <w:tcBorders>
              <w:top w:val="nil"/>
              <w:left w:val="nil"/>
              <w:bottom w:val="single" w:sz="4" w:space="0" w:color="auto"/>
              <w:right w:val="single" w:sz="4" w:space="0" w:color="auto"/>
            </w:tcBorders>
            <w:shd w:val="clear" w:color="000000" w:fill="FFFFFF"/>
            <w:noWrap/>
            <w:vAlign w:val="center"/>
            <w:hideMark/>
          </w:tcPr>
          <w:p w14:paraId="18865716"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300000</w:t>
            </w:r>
          </w:p>
        </w:tc>
      </w:tr>
      <w:tr w:rsidR="00FE4C51" w:rsidRPr="00FE4C51" w14:paraId="07461FB5" w14:textId="77777777" w:rsidTr="00337420">
        <w:trPr>
          <w:trHeight w:val="145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963B4E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7120847E"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Լուսադիոդային</w:t>
            </w:r>
            <w:r w:rsidRPr="00FE4C51">
              <w:rPr>
                <w:rFonts w:ascii="GHEA Grapalat" w:hAnsi="GHEA Grapalat" w:cs="Calibri"/>
                <w:color w:val="000000"/>
              </w:rPr>
              <w:t xml:space="preserve"> (LED) </w:t>
            </w:r>
            <w:r w:rsidRPr="00FE4C51">
              <w:rPr>
                <w:rFonts w:ascii="GHEA Grapalat" w:hAnsi="GHEA Grapalat" w:cs="Arial"/>
                <w:color w:val="000000"/>
              </w:rPr>
              <w:t>լուսատու</w:t>
            </w:r>
            <w:r w:rsidRPr="00FE4C51">
              <w:rPr>
                <w:rFonts w:ascii="GHEA Grapalat" w:hAnsi="GHEA Grapalat" w:cs="Calibri"/>
                <w:color w:val="000000"/>
              </w:rPr>
              <w:t xml:space="preserve"> </w:t>
            </w:r>
            <w:r w:rsidRPr="00FE4C51">
              <w:rPr>
                <w:rFonts w:ascii="GHEA Grapalat" w:hAnsi="GHEA Grapalat" w:cs="Arial"/>
                <w:color w:val="000000"/>
              </w:rPr>
              <w:t>պատի</w:t>
            </w:r>
            <w:r w:rsidRPr="00FE4C51">
              <w:rPr>
                <w:rFonts w:ascii="GHEA Grapalat" w:hAnsi="GHEA Grapalat" w:cs="Calibri"/>
                <w:color w:val="000000"/>
              </w:rPr>
              <w:t>, 12-14</w:t>
            </w:r>
            <w:r w:rsidRPr="00FE4C51">
              <w:rPr>
                <w:rFonts w:ascii="GHEA Grapalat" w:hAnsi="GHEA Grapalat" w:cs="Arial"/>
                <w:color w:val="000000"/>
              </w:rPr>
              <w:t>վտ</w:t>
            </w:r>
            <w:r w:rsidRPr="00FE4C51">
              <w:rPr>
                <w:rFonts w:ascii="GHEA Grapalat" w:hAnsi="GHEA Grapalat" w:cs="Calibri"/>
                <w:color w:val="000000"/>
              </w:rPr>
              <w:t xml:space="preserve"> </w:t>
            </w:r>
            <w:r w:rsidRPr="00FE4C51">
              <w:rPr>
                <w:rFonts w:ascii="GHEA Grapalat" w:hAnsi="GHEA Grapalat" w:cs="Arial"/>
                <w:color w:val="000000"/>
              </w:rPr>
              <w:t>հզոր</w:t>
            </w:r>
            <w:r w:rsidRPr="00FE4C51">
              <w:rPr>
                <w:rFonts w:ascii="GHEA Grapalat" w:hAnsi="GHEA Grapalat" w:cs="Calibri"/>
                <w:color w:val="000000"/>
              </w:rPr>
              <w:t>.1100-1300</w:t>
            </w:r>
            <w:r w:rsidRPr="00FE4C51">
              <w:rPr>
                <w:rFonts w:ascii="GHEA Grapalat" w:hAnsi="GHEA Grapalat" w:cs="Arial"/>
                <w:color w:val="000000"/>
              </w:rPr>
              <w:t>լմ</w:t>
            </w:r>
            <w:r w:rsidRPr="00FE4C51">
              <w:rPr>
                <w:rFonts w:ascii="GHEA Grapalat" w:hAnsi="GHEA Grapalat" w:cs="Calibri"/>
                <w:color w:val="000000"/>
              </w:rPr>
              <w:t xml:space="preserve">, </w:t>
            </w:r>
            <w:r w:rsidRPr="00FE4C51">
              <w:rPr>
                <w:rFonts w:ascii="GHEA Grapalat" w:hAnsi="GHEA Grapalat" w:cs="Arial"/>
                <w:color w:val="000000"/>
              </w:rPr>
              <w:t>լուսային</w:t>
            </w:r>
            <w:r w:rsidRPr="00FE4C51">
              <w:rPr>
                <w:rFonts w:ascii="GHEA Grapalat" w:hAnsi="GHEA Grapalat" w:cs="Calibri"/>
                <w:color w:val="000000"/>
              </w:rPr>
              <w:t xml:space="preserve"> </w:t>
            </w:r>
            <w:r w:rsidRPr="00FE4C51">
              <w:rPr>
                <w:rFonts w:ascii="GHEA Grapalat" w:hAnsi="GHEA Grapalat" w:cs="Arial"/>
                <w:color w:val="000000"/>
              </w:rPr>
              <w:t>հոսքով</w:t>
            </w:r>
            <w:r w:rsidRPr="00FE4C51">
              <w:rPr>
                <w:rFonts w:ascii="GHEA Grapalat" w:hAnsi="GHEA Grapalat" w:cs="Calibri"/>
                <w:color w:val="000000"/>
              </w:rPr>
              <w:t>, 4000-5000</w:t>
            </w:r>
            <w:r w:rsidRPr="00FE4C51">
              <w:rPr>
                <w:rFonts w:ascii="GHEA Grapalat" w:hAnsi="GHEA Grapalat" w:cs="Arial"/>
                <w:color w:val="000000"/>
              </w:rPr>
              <w:t>կ</w:t>
            </w:r>
            <w:r w:rsidRPr="00FE4C51">
              <w:rPr>
                <w:rFonts w:ascii="GHEA Grapalat" w:hAnsi="GHEA Grapalat" w:cs="Calibri"/>
                <w:color w:val="000000"/>
              </w:rPr>
              <w:t xml:space="preserve"> </w:t>
            </w:r>
            <w:r w:rsidRPr="00FE4C51">
              <w:rPr>
                <w:rFonts w:ascii="GHEA Grapalat" w:hAnsi="GHEA Grapalat" w:cs="Arial"/>
                <w:color w:val="000000"/>
              </w:rPr>
              <w:t>գունային</w:t>
            </w:r>
            <w:r w:rsidRPr="00FE4C51">
              <w:rPr>
                <w:rFonts w:ascii="GHEA Grapalat" w:hAnsi="GHEA Grapalat" w:cs="Calibri"/>
                <w:color w:val="000000"/>
              </w:rPr>
              <w:t xml:space="preserve"> </w:t>
            </w:r>
            <w:r w:rsidRPr="00FE4C51">
              <w:rPr>
                <w:rFonts w:ascii="GHEA Grapalat" w:hAnsi="GHEA Grapalat" w:cs="Arial"/>
                <w:color w:val="000000"/>
              </w:rPr>
              <w:t>ջերմաստիճանով</w:t>
            </w:r>
            <w:r w:rsidRPr="00FE4C51">
              <w:rPr>
                <w:rFonts w:ascii="GHEA Grapalat" w:hAnsi="GHEA Grapalat" w:cs="Calibri"/>
                <w:color w:val="000000"/>
              </w:rPr>
              <w:t xml:space="preserve">, IP 40-55 </w:t>
            </w:r>
            <w:r w:rsidRPr="00FE4C51">
              <w:rPr>
                <w:rFonts w:ascii="GHEA Grapalat" w:hAnsi="GHEA Grapalat" w:cs="Arial"/>
                <w:color w:val="000000"/>
              </w:rPr>
              <w:t>պաշտպանվածության</w:t>
            </w:r>
            <w:r w:rsidRPr="00FE4C51">
              <w:rPr>
                <w:rFonts w:ascii="GHEA Grapalat" w:hAnsi="GHEA Grapalat" w:cs="Calibri"/>
                <w:color w:val="000000"/>
              </w:rPr>
              <w:t xml:space="preserve"> </w:t>
            </w:r>
            <w:r w:rsidRPr="00FE4C51">
              <w:rPr>
                <w:rFonts w:ascii="GHEA Grapalat" w:hAnsi="GHEA Grapalat" w:cs="Arial"/>
                <w:color w:val="000000"/>
              </w:rPr>
              <w:t>աստիճանով</w:t>
            </w:r>
            <w:r w:rsidRPr="00FE4C51">
              <w:rPr>
                <w:rFonts w:ascii="GHEA Grapalat" w:hAnsi="GHEA Grapalat" w:cs="Calibri"/>
                <w:color w:val="000000"/>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14:paraId="0787CFE9"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լրակ</w:t>
            </w:r>
          </w:p>
        </w:tc>
        <w:tc>
          <w:tcPr>
            <w:tcW w:w="1134" w:type="dxa"/>
            <w:tcBorders>
              <w:top w:val="nil"/>
              <w:left w:val="nil"/>
              <w:bottom w:val="single" w:sz="4" w:space="0" w:color="auto"/>
              <w:right w:val="single" w:sz="4" w:space="0" w:color="auto"/>
            </w:tcBorders>
            <w:shd w:val="clear" w:color="000000" w:fill="FFFFFF"/>
            <w:noWrap/>
            <w:vAlign w:val="center"/>
            <w:hideMark/>
          </w:tcPr>
          <w:p w14:paraId="003FD41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nil"/>
              <w:left w:val="nil"/>
              <w:bottom w:val="single" w:sz="4" w:space="0" w:color="auto"/>
              <w:right w:val="single" w:sz="4" w:space="0" w:color="auto"/>
            </w:tcBorders>
            <w:shd w:val="clear" w:color="000000" w:fill="FFFFFF"/>
            <w:noWrap/>
            <w:vAlign w:val="center"/>
            <w:hideMark/>
          </w:tcPr>
          <w:p w14:paraId="2BB95EC3"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c>
          <w:tcPr>
            <w:tcW w:w="1457" w:type="dxa"/>
            <w:tcBorders>
              <w:top w:val="nil"/>
              <w:left w:val="nil"/>
              <w:bottom w:val="single" w:sz="4" w:space="0" w:color="auto"/>
              <w:right w:val="single" w:sz="4" w:space="0" w:color="auto"/>
            </w:tcBorders>
            <w:shd w:val="clear" w:color="000000" w:fill="FFFFFF"/>
            <w:noWrap/>
            <w:vAlign w:val="center"/>
            <w:hideMark/>
          </w:tcPr>
          <w:p w14:paraId="01752CD9"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8000</w:t>
            </w:r>
          </w:p>
        </w:tc>
      </w:tr>
      <w:tr w:rsidR="00FE4C51" w:rsidRPr="00FE4C51" w14:paraId="77C3AD79" w14:textId="77777777" w:rsidTr="00337420">
        <w:trPr>
          <w:trHeight w:val="9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83B0FF0"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7CDF3D78"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Սանհանգույցում</w:t>
            </w:r>
            <w:r w:rsidRPr="00FE4C51">
              <w:rPr>
                <w:rFonts w:ascii="GHEA Grapalat" w:hAnsi="GHEA Grapalat" w:cs="Calibri"/>
                <w:color w:val="000000"/>
              </w:rPr>
              <w:t xml:space="preserve"> </w:t>
            </w:r>
            <w:r w:rsidRPr="00FE4C51">
              <w:rPr>
                <w:rFonts w:ascii="GHEA Grapalat" w:hAnsi="GHEA Grapalat" w:cs="Arial"/>
                <w:color w:val="000000"/>
              </w:rPr>
              <w:t>վինտիլատորների</w:t>
            </w:r>
            <w:r w:rsidRPr="00FE4C51">
              <w:rPr>
                <w:rFonts w:ascii="GHEA Grapalat" w:hAnsi="GHEA Grapalat" w:cs="Calibri"/>
                <w:color w:val="000000"/>
              </w:rPr>
              <w:t xml:space="preserve"> </w:t>
            </w:r>
            <w:r w:rsidRPr="00FE4C51">
              <w:rPr>
                <w:rFonts w:ascii="GHEA Grapalat" w:hAnsi="GHEA Grapalat" w:cs="Arial"/>
                <w:color w:val="000000"/>
              </w:rPr>
              <w:t>տեղադրում</w:t>
            </w:r>
            <w:r w:rsidRPr="00FE4C51">
              <w:rPr>
                <w:rFonts w:ascii="GHEA Grapalat" w:hAnsi="GHEA Grapalat" w:cs="Calibri"/>
                <w:color w:val="000000"/>
              </w:rPr>
              <w:t xml:space="preserve"> </w:t>
            </w:r>
            <w:r w:rsidRPr="00FE4C51">
              <w:rPr>
                <w:rFonts w:ascii="GHEA Grapalat" w:hAnsi="GHEA Grapalat" w:cs="Arial"/>
                <w:color w:val="000000"/>
              </w:rPr>
              <w:t>օդափոխության</w:t>
            </w:r>
            <w:r w:rsidRPr="00FE4C51">
              <w:rPr>
                <w:rFonts w:ascii="GHEA Grapalat" w:hAnsi="GHEA Grapalat" w:cs="Calibri"/>
                <w:color w:val="000000"/>
              </w:rPr>
              <w:t xml:space="preserve"> </w:t>
            </w:r>
            <w:r w:rsidRPr="00FE4C51">
              <w:rPr>
                <w:rFonts w:ascii="GHEA Grapalat" w:hAnsi="GHEA Grapalat" w:cs="Arial"/>
                <w:color w:val="000000"/>
              </w:rPr>
              <w:t>համար</w:t>
            </w:r>
            <w:r w:rsidRPr="00FE4C51">
              <w:rPr>
                <w:rFonts w:ascii="GHEA Grapalat" w:hAnsi="GHEA Grapalat" w:cs="Calibri"/>
                <w:color w:val="000000"/>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1B460D89"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6981F00C"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w:t>
            </w:r>
          </w:p>
        </w:tc>
        <w:tc>
          <w:tcPr>
            <w:tcW w:w="1275" w:type="dxa"/>
            <w:tcBorders>
              <w:top w:val="nil"/>
              <w:left w:val="nil"/>
              <w:bottom w:val="single" w:sz="4" w:space="0" w:color="auto"/>
              <w:right w:val="single" w:sz="4" w:space="0" w:color="auto"/>
            </w:tcBorders>
            <w:shd w:val="clear" w:color="000000" w:fill="FFFFFF"/>
            <w:noWrap/>
            <w:vAlign w:val="center"/>
            <w:hideMark/>
          </w:tcPr>
          <w:p w14:paraId="38E2EDC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8170</w:t>
            </w:r>
          </w:p>
        </w:tc>
        <w:tc>
          <w:tcPr>
            <w:tcW w:w="1457" w:type="dxa"/>
            <w:tcBorders>
              <w:top w:val="nil"/>
              <w:left w:val="nil"/>
              <w:bottom w:val="single" w:sz="4" w:space="0" w:color="auto"/>
              <w:right w:val="single" w:sz="4" w:space="0" w:color="auto"/>
            </w:tcBorders>
            <w:shd w:val="clear" w:color="000000" w:fill="FFFFFF"/>
            <w:noWrap/>
            <w:vAlign w:val="center"/>
            <w:hideMark/>
          </w:tcPr>
          <w:p w14:paraId="74C9AB7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8170</w:t>
            </w:r>
          </w:p>
        </w:tc>
      </w:tr>
      <w:tr w:rsidR="00FE4C51" w:rsidRPr="00FE4C51" w14:paraId="415B103D" w14:textId="77777777" w:rsidTr="00337420">
        <w:trPr>
          <w:trHeight w:val="72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8E2F278"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257CB4A5"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Խրոցակի</w:t>
            </w:r>
            <w:r w:rsidRPr="00FE4C51">
              <w:rPr>
                <w:rFonts w:ascii="GHEA Grapalat" w:hAnsi="GHEA Grapalat" w:cs="Calibri"/>
                <w:color w:val="000000"/>
              </w:rPr>
              <w:t xml:space="preserve">  </w:t>
            </w:r>
            <w:r w:rsidRPr="00FE4C51">
              <w:rPr>
                <w:rFonts w:ascii="GHEA Grapalat" w:hAnsi="GHEA Grapalat" w:cs="Arial"/>
                <w:color w:val="000000"/>
              </w:rPr>
              <w:t>վարդակ</w:t>
            </w:r>
            <w:r w:rsidRPr="00FE4C51">
              <w:rPr>
                <w:rFonts w:ascii="GHEA Grapalat" w:hAnsi="GHEA Grapalat" w:cs="Calibri"/>
                <w:color w:val="000000"/>
              </w:rPr>
              <w:t xml:space="preserve"> </w:t>
            </w:r>
            <w:r w:rsidRPr="00FE4C51">
              <w:rPr>
                <w:rFonts w:ascii="GHEA Grapalat" w:hAnsi="GHEA Grapalat" w:cs="Arial"/>
                <w:color w:val="000000"/>
              </w:rPr>
              <w:t>հողանցման</w:t>
            </w:r>
            <w:r w:rsidRPr="00FE4C51">
              <w:rPr>
                <w:rFonts w:ascii="GHEA Grapalat" w:hAnsi="GHEA Grapalat" w:cs="Calibri"/>
                <w:color w:val="000000"/>
              </w:rPr>
              <w:t xml:space="preserve">  </w:t>
            </w:r>
            <w:r w:rsidRPr="00FE4C51">
              <w:rPr>
                <w:rFonts w:ascii="GHEA Grapalat" w:hAnsi="GHEA Grapalat" w:cs="Arial"/>
                <w:color w:val="000000"/>
              </w:rPr>
              <w:t>հպակով</w:t>
            </w:r>
            <w:r w:rsidRPr="00FE4C51">
              <w:rPr>
                <w:rFonts w:ascii="GHEA Grapalat" w:hAnsi="GHEA Grapalat" w:cs="Calibri"/>
                <w:color w:val="000000"/>
              </w:rPr>
              <w:t xml:space="preserve"> </w:t>
            </w:r>
            <w:r w:rsidRPr="00FE4C51">
              <w:rPr>
                <w:rFonts w:ascii="GHEA Grapalat" w:hAnsi="GHEA Grapalat" w:cs="Arial"/>
                <w:color w:val="000000"/>
              </w:rPr>
              <w:t>տեղադրումը</w:t>
            </w:r>
            <w:r w:rsidRPr="00FE4C51">
              <w:rPr>
                <w:rFonts w:ascii="GHEA Grapalat" w:hAnsi="GHEA Grapalat" w:cs="Calibri"/>
                <w:color w:val="000000"/>
              </w:rPr>
              <w:t xml:space="preserve">, </w:t>
            </w:r>
            <w:r w:rsidRPr="00FE4C51">
              <w:rPr>
                <w:rFonts w:ascii="GHEA Grapalat" w:hAnsi="GHEA Grapalat" w:cs="Arial"/>
                <w:color w:val="000000"/>
              </w:rPr>
              <w:t>փակ</w:t>
            </w:r>
            <w:r w:rsidRPr="00FE4C51">
              <w:rPr>
                <w:rFonts w:ascii="GHEA Grapalat" w:hAnsi="GHEA Grapalat" w:cs="Calibri"/>
                <w:color w:val="000000"/>
              </w:rPr>
              <w:t xml:space="preserve"> </w:t>
            </w:r>
            <w:r w:rsidRPr="00FE4C51">
              <w:rPr>
                <w:rFonts w:ascii="GHEA Grapalat" w:hAnsi="GHEA Grapalat" w:cs="Arial"/>
                <w:color w:val="000000"/>
              </w:rPr>
              <w:t>պատի</w:t>
            </w:r>
            <w:r w:rsidRPr="00FE4C51">
              <w:rPr>
                <w:rFonts w:ascii="GHEA Grapalat" w:hAnsi="GHEA Grapalat" w:cs="Calibri"/>
                <w:color w:val="000000"/>
              </w:rPr>
              <w:t xml:space="preserve"> </w:t>
            </w:r>
            <w:r w:rsidRPr="00FE4C51">
              <w:rPr>
                <w:rFonts w:ascii="GHEA Grapalat" w:hAnsi="GHEA Grapalat" w:cs="Arial"/>
                <w:color w:val="000000"/>
              </w:rPr>
              <w:t>մեջ</w:t>
            </w:r>
            <w:r w:rsidRPr="00FE4C51">
              <w:rPr>
                <w:rFonts w:ascii="GHEA Grapalat" w:hAnsi="GHEA Grapalat" w:cs="Calibri"/>
                <w:color w:val="000000"/>
              </w:rPr>
              <w:t>, 220</w:t>
            </w:r>
            <w:r w:rsidRPr="00FE4C51">
              <w:rPr>
                <w:rFonts w:ascii="GHEA Grapalat" w:hAnsi="GHEA Grapalat" w:cs="Arial"/>
                <w:color w:val="000000"/>
              </w:rPr>
              <w:t>վ</w:t>
            </w:r>
            <w:r w:rsidRPr="00FE4C51">
              <w:rPr>
                <w:rFonts w:ascii="GHEA Grapalat" w:hAnsi="GHEA Grapalat" w:cs="Calibri"/>
                <w:color w:val="000000"/>
              </w:rPr>
              <w:t>, 16</w:t>
            </w:r>
            <w:r w:rsidRPr="00FE4C51">
              <w:rPr>
                <w:rFonts w:ascii="GHEA Grapalat" w:hAnsi="GHEA Grapalat" w:cs="Arial"/>
                <w:color w:val="000000"/>
              </w:rPr>
              <w:t>Ա</w:t>
            </w:r>
          </w:p>
        </w:tc>
        <w:tc>
          <w:tcPr>
            <w:tcW w:w="1134" w:type="dxa"/>
            <w:tcBorders>
              <w:top w:val="nil"/>
              <w:left w:val="nil"/>
              <w:bottom w:val="single" w:sz="4" w:space="0" w:color="auto"/>
              <w:right w:val="single" w:sz="4" w:space="0" w:color="auto"/>
            </w:tcBorders>
            <w:shd w:val="clear" w:color="000000" w:fill="FFFFFF"/>
            <w:noWrap/>
            <w:vAlign w:val="center"/>
            <w:hideMark/>
          </w:tcPr>
          <w:p w14:paraId="3C2AE99F"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55513DC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30</w:t>
            </w:r>
          </w:p>
        </w:tc>
        <w:tc>
          <w:tcPr>
            <w:tcW w:w="1275" w:type="dxa"/>
            <w:tcBorders>
              <w:top w:val="nil"/>
              <w:left w:val="nil"/>
              <w:bottom w:val="single" w:sz="4" w:space="0" w:color="auto"/>
              <w:right w:val="single" w:sz="4" w:space="0" w:color="auto"/>
            </w:tcBorders>
            <w:shd w:val="clear" w:color="000000" w:fill="FFFFFF"/>
            <w:noWrap/>
            <w:vAlign w:val="center"/>
            <w:hideMark/>
          </w:tcPr>
          <w:p w14:paraId="28BB9392"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w:t>
            </w:r>
          </w:p>
        </w:tc>
        <w:tc>
          <w:tcPr>
            <w:tcW w:w="1457" w:type="dxa"/>
            <w:tcBorders>
              <w:top w:val="nil"/>
              <w:left w:val="nil"/>
              <w:bottom w:val="single" w:sz="4" w:space="0" w:color="auto"/>
              <w:right w:val="single" w:sz="4" w:space="0" w:color="auto"/>
            </w:tcBorders>
            <w:shd w:val="clear" w:color="000000" w:fill="FFFFFF"/>
            <w:noWrap/>
            <w:vAlign w:val="center"/>
            <w:hideMark/>
          </w:tcPr>
          <w:p w14:paraId="3F191C2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105000</w:t>
            </w:r>
          </w:p>
        </w:tc>
      </w:tr>
      <w:tr w:rsidR="00FE4C51" w:rsidRPr="00FE4C51" w14:paraId="1C13B24C" w14:textId="77777777" w:rsidTr="00337420">
        <w:trPr>
          <w:trHeight w:val="7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D8AD3D8"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31EDDD96"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Միաստեղ</w:t>
            </w:r>
            <w:r w:rsidRPr="00FE4C51">
              <w:rPr>
                <w:rFonts w:ascii="GHEA Grapalat" w:hAnsi="GHEA Grapalat" w:cs="Calibri"/>
                <w:color w:val="000000"/>
              </w:rPr>
              <w:t xml:space="preserve"> </w:t>
            </w:r>
            <w:r w:rsidRPr="00FE4C51">
              <w:rPr>
                <w:rFonts w:ascii="GHEA Grapalat" w:hAnsi="GHEA Grapalat" w:cs="Arial"/>
                <w:color w:val="000000"/>
              </w:rPr>
              <w:t>էլ</w:t>
            </w:r>
            <w:r w:rsidRPr="00FE4C51">
              <w:rPr>
                <w:rFonts w:ascii="GHEA Grapalat" w:hAnsi="GHEA Grapalat" w:cs="Calibri"/>
                <w:color w:val="000000"/>
              </w:rPr>
              <w:t>.</w:t>
            </w:r>
            <w:r w:rsidRPr="00FE4C51">
              <w:rPr>
                <w:rFonts w:ascii="GHEA Grapalat" w:hAnsi="GHEA Grapalat" w:cs="Arial"/>
                <w:color w:val="000000"/>
              </w:rPr>
              <w:t>անջատիչ</w:t>
            </w:r>
            <w:r w:rsidRPr="00FE4C51">
              <w:rPr>
                <w:rFonts w:ascii="GHEA Grapalat" w:hAnsi="GHEA Grapalat" w:cs="Calibri"/>
                <w:color w:val="000000"/>
              </w:rPr>
              <w:t xml:space="preserve">, </w:t>
            </w:r>
            <w:r w:rsidRPr="00FE4C51">
              <w:rPr>
                <w:rFonts w:ascii="GHEA Grapalat" w:hAnsi="GHEA Grapalat" w:cs="Arial"/>
                <w:color w:val="000000"/>
              </w:rPr>
              <w:t>տեղադրումը</w:t>
            </w:r>
            <w:r w:rsidRPr="00FE4C51">
              <w:rPr>
                <w:rFonts w:ascii="GHEA Grapalat" w:hAnsi="GHEA Grapalat" w:cs="Calibri"/>
                <w:color w:val="000000"/>
              </w:rPr>
              <w:t xml:space="preserve"> </w:t>
            </w:r>
            <w:r w:rsidRPr="00FE4C51">
              <w:rPr>
                <w:rFonts w:ascii="GHEA Grapalat" w:hAnsi="GHEA Grapalat" w:cs="Arial"/>
                <w:color w:val="000000"/>
              </w:rPr>
              <w:t>փակ</w:t>
            </w:r>
            <w:r w:rsidRPr="00FE4C51">
              <w:rPr>
                <w:rFonts w:ascii="GHEA Grapalat" w:hAnsi="GHEA Grapalat" w:cs="Calibri"/>
                <w:color w:val="000000"/>
              </w:rPr>
              <w:t xml:space="preserve">, </w:t>
            </w:r>
            <w:r w:rsidRPr="00FE4C51">
              <w:rPr>
                <w:rFonts w:ascii="GHEA Grapalat" w:hAnsi="GHEA Grapalat" w:cs="Arial"/>
                <w:color w:val="000000"/>
              </w:rPr>
              <w:t>պատի</w:t>
            </w:r>
            <w:r w:rsidRPr="00FE4C51">
              <w:rPr>
                <w:rFonts w:ascii="GHEA Grapalat" w:hAnsi="GHEA Grapalat" w:cs="Calibri"/>
                <w:color w:val="000000"/>
              </w:rPr>
              <w:t xml:space="preserve"> </w:t>
            </w:r>
            <w:r w:rsidRPr="00FE4C51">
              <w:rPr>
                <w:rFonts w:ascii="GHEA Grapalat" w:hAnsi="GHEA Grapalat" w:cs="Arial"/>
                <w:color w:val="000000"/>
              </w:rPr>
              <w:t>մեջ</w:t>
            </w:r>
            <w:r w:rsidRPr="00FE4C51">
              <w:rPr>
                <w:rFonts w:ascii="GHEA Grapalat" w:hAnsi="GHEA Grapalat" w:cs="Calibri"/>
                <w:color w:val="000000"/>
              </w:rPr>
              <w:t>, 220</w:t>
            </w:r>
            <w:r w:rsidRPr="00FE4C51">
              <w:rPr>
                <w:rFonts w:ascii="GHEA Grapalat" w:hAnsi="GHEA Grapalat" w:cs="Arial"/>
                <w:color w:val="000000"/>
              </w:rPr>
              <w:t>վ</w:t>
            </w:r>
            <w:r w:rsidRPr="00FE4C51">
              <w:rPr>
                <w:rFonts w:ascii="GHEA Grapalat" w:hAnsi="GHEA Grapalat" w:cs="Calibri"/>
                <w:color w:val="000000"/>
              </w:rPr>
              <w:t>, 6</w:t>
            </w:r>
            <w:r w:rsidRPr="00FE4C51">
              <w:rPr>
                <w:rFonts w:ascii="GHEA Grapalat" w:hAnsi="GHEA Grapalat" w:cs="Arial"/>
                <w:color w:val="000000"/>
              </w:rPr>
              <w:t>Ա</w:t>
            </w:r>
          </w:p>
        </w:tc>
        <w:tc>
          <w:tcPr>
            <w:tcW w:w="1134" w:type="dxa"/>
            <w:tcBorders>
              <w:top w:val="nil"/>
              <w:left w:val="nil"/>
              <w:bottom w:val="single" w:sz="4" w:space="0" w:color="auto"/>
              <w:right w:val="single" w:sz="4" w:space="0" w:color="auto"/>
            </w:tcBorders>
            <w:shd w:val="clear" w:color="000000" w:fill="FFFFFF"/>
            <w:noWrap/>
            <w:vAlign w:val="center"/>
            <w:hideMark/>
          </w:tcPr>
          <w:p w14:paraId="0D5A8E59"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6613B16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w:t>
            </w:r>
          </w:p>
        </w:tc>
        <w:tc>
          <w:tcPr>
            <w:tcW w:w="1275" w:type="dxa"/>
            <w:tcBorders>
              <w:top w:val="nil"/>
              <w:left w:val="nil"/>
              <w:bottom w:val="single" w:sz="4" w:space="0" w:color="auto"/>
              <w:right w:val="single" w:sz="4" w:space="0" w:color="auto"/>
            </w:tcBorders>
            <w:shd w:val="clear" w:color="000000" w:fill="FFFFFF"/>
            <w:noWrap/>
            <w:vAlign w:val="center"/>
            <w:hideMark/>
          </w:tcPr>
          <w:p w14:paraId="1C8A1B7B"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3500</w:t>
            </w:r>
          </w:p>
        </w:tc>
        <w:tc>
          <w:tcPr>
            <w:tcW w:w="1457" w:type="dxa"/>
            <w:tcBorders>
              <w:top w:val="nil"/>
              <w:left w:val="nil"/>
              <w:bottom w:val="single" w:sz="4" w:space="0" w:color="auto"/>
              <w:right w:val="single" w:sz="4" w:space="0" w:color="auto"/>
            </w:tcBorders>
            <w:shd w:val="clear" w:color="000000" w:fill="FFFFFF"/>
            <w:noWrap/>
            <w:vAlign w:val="center"/>
            <w:hideMark/>
          </w:tcPr>
          <w:p w14:paraId="794D0DB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70000</w:t>
            </w:r>
          </w:p>
        </w:tc>
      </w:tr>
      <w:tr w:rsidR="00FE4C51" w:rsidRPr="00FE4C51" w14:paraId="2E80C857" w14:textId="77777777" w:rsidTr="00337420">
        <w:trPr>
          <w:trHeight w:val="7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AABC37C"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7</w:t>
            </w:r>
          </w:p>
        </w:tc>
        <w:tc>
          <w:tcPr>
            <w:tcW w:w="4820" w:type="dxa"/>
            <w:tcBorders>
              <w:top w:val="nil"/>
              <w:left w:val="nil"/>
              <w:bottom w:val="single" w:sz="4" w:space="0" w:color="auto"/>
              <w:right w:val="single" w:sz="4" w:space="0" w:color="auto"/>
            </w:tcBorders>
            <w:shd w:val="clear" w:color="auto" w:fill="auto"/>
            <w:vAlign w:val="center"/>
            <w:hideMark/>
          </w:tcPr>
          <w:p w14:paraId="6A773686"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Երկստեղ</w:t>
            </w:r>
            <w:r w:rsidRPr="00FE4C51">
              <w:rPr>
                <w:rFonts w:ascii="GHEA Grapalat" w:hAnsi="GHEA Grapalat" w:cs="Calibri"/>
                <w:color w:val="000000"/>
              </w:rPr>
              <w:t xml:space="preserve"> </w:t>
            </w:r>
            <w:r w:rsidRPr="00FE4C51">
              <w:rPr>
                <w:rFonts w:ascii="GHEA Grapalat" w:hAnsi="GHEA Grapalat" w:cs="Arial"/>
                <w:color w:val="000000"/>
              </w:rPr>
              <w:t>էլ</w:t>
            </w:r>
            <w:r w:rsidRPr="00FE4C51">
              <w:rPr>
                <w:rFonts w:ascii="GHEA Grapalat" w:hAnsi="GHEA Grapalat" w:cs="Calibri"/>
                <w:color w:val="000000"/>
              </w:rPr>
              <w:t>.</w:t>
            </w:r>
            <w:r w:rsidRPr="00FE4C51">
              <w:rPr>
                <w:rFonts w:ascii="GHEA Grapalat" w:hAnsi="GHEA Grapalat" w:cs="Arial"/>
                <w:color w:val="000000"/>
              </w:rPr>
              <w:t>անջատիչ</w:t>
            </w:r>
            <w:r w:rsidRPr="00FE4C51">
              <w:rPr>
                <w:rFonts w:ascii="GHEA Grapalat" w:hAnsi="GHEA Grapalat" w:cs="Calibri"/>
                <w:color w:val="000000"/>
              </w:rPr>
              <w:t xml:space="preserve">, </w:t>
            </w:r>
            <w:r w:rsidRPr="00FE4C51">
              <w:rPr>
                <w:rFonts w:ascii="GHEA Grapalat" w:hAnsi="GHEA Grapalat" w:cs="Arial"/>
                <w:color w:val="000000"/>
              </w:rPr>
              <w:t>տեղադրումը</w:t>
            </w:r>
            <w:r w:rsidRPr="00FE4C51">
              <w:rPr>
                <w:rFonts w:ascii="GHEA Grapalat" w:hAnsi="GHEA Grapalat" w:cs="Calibri"/>
                <w:color w:val="000000"/>
              </w:rPr>
              <w:t xml:space="preserve"> </w:t>
            </w:r>
            <w:r w:rsidRPr="00FE4C51">
              <w:rPr>
                <w:rFonts w:ascii="GHEA Grapalat" w:hAnsi="GHEA Grapalat" w:cs="Arial"/>
                <w:color w:val="000000"/>
              </w:rPr>
              <w:t>փակ</w:t>
            </w:r>
            <w:r w:rsidRPr="00FE4C51">
              <w:rPr>
                <w:rFonts w:ascii="GHEA Grapalat" w:hAnsi="GHEA Grapalat" w:cs="Calibri"/>
                <w:color w:val="000000"/>
              </w:rPr>
              <w:t xml:space="preserve">, </w:t>
            </w:r>
            <w:r w:rsidRPr="00FE4C51">
              <w:rPr>
                <w:rFonts w:ascii="GHEA Grapalat" w:hAnsi="GHEA Grapalat" w:cs="Arial"/>
                <w:color w:val="000000"/>
              </w:rPr>
              <w:t>պատի</w:t>
            </w:r>
            <w:r w:rsidRPr="00FE4C51">
              <w:rPr>
                <w:rFonts w:ascii="GHEA Grapalat" w:hAnsi="GHEA Grapalat" w:cs="Calibri"/>
                <w:color w:val="000000"/>
              </w:rPr>
              <w:t xml:space="preserve"> </w:t>
            </w:r>
            <w:r w:rsidRPr="00FE4C51">
              <w:rPr>
                <w:rFonts w:ascii="GHEA Grapalat" w:hAnsi="GHEA Grapalat" w:cs="Arial"/>
                <w:color w:val="000000"/>
              </w:rPr>
              <w:t>մեջ</w:t>
            </w:r>
            <w:r w:rsidRPr="00FE4C51">
              <w:rPr>
                <w:rFonts w:ascii="GHEA Grapalat" w:hAnsi="GHEA Grapalat" w:cs="Calibri"/>
                <w:color w:val="000000"/>
              </w:rPr>
              <w:t>, 220</w:t>
            </w:r>
            <w:r w:rsidRPr="00FE4C51">
              <w:rPr>
                <w:rFonts w:ascii="GHEA Grapalat" w:hAnsi="GHEA Grapalat" w:cs="Arial"/>
                <w:color w:val="000000"/>
              </w:rPr>
              <w:t>վ</w:t>
            </w:r>
            <w:r w:rsidRPr="00FE4C51">
              <w:rPr>
                <w:rFonts w:ascii="GHEA Grapalat" w:hAnsi="GHEA Grapalat" w:cs="Calibri"/>
                <w:color w:val="000000"/>
              </w:rPr>
              <w:t>, 10</w:t>
            </w:r>
            <w:r w:rsidRPr="00FE4C51">
              <w:rPr>
                <w:rFonts w:ascii="GHEA Grapalat" w:hAnsi="GHEA Grapalat" w:cs="Arial"/>
                <w:color w:val="000000"/>
              </w:rPr>
              <w:t>Ա</w:t>
            </w:r>
          </w:p>
        </w:tc>
        <w:tc>
          <w:tcPr>
            <w:tcW w:w="1134" w:type="dxa"/>
            <w:tcBorders>
              <w:top w:val="nil"/>
              <w:left w:val="nil"/>
              <w:bottom w:val="single" w:sz="4" w:space="0" w:color="auto"/>
              <w:right w:val="single" w:sz="4" w:space="0" w:color="auto"/>
            </w:tcBorders>
            <w:shd w:val="clear" w:color="000000" w:fill="FFFFFF"/>
            <w:noWrap/>
            <w:vAlign w:val="center"/>
            <w:hideMark/>
          </w:tcPr>
          <w:p w14:paraId="7A73A1A5"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nil"/>
              <w:left w:val="nil"/>
              <w:bottom w:val="single" w:sz="4" w:space="0" w:color="auto"/>
              <w:right w:val="single" w:sz="4" w:space="0" w:color="auto"/>
            </w:tcBorders>
            <w:shd w:val="clear" w:color="000000" w:fill="FFFFFF"/>
            <w:noWrap/>
            <w:vAlign w:val="center"/>
            <w:hideMark/>
          </w:tcPr>
          <w:p w14:paraId="410D378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w:t>
            </w:r>
          </w:p>
        </w:tc>
        <w:tc>
          <w:tcPr>
            <w:tcW w:w="1275" w:type="dxa"/>
            <w:tcBorders>
              <w:top w:val="nil"/>
              <w:left w:val="nil"/>
              <w:bottom w:val="single" w:sz="4" w:space="0" w:color="auto"/>
              <w:right w:val="single" w:sz="4" w:space="0" w:color="auto"/>
            </w:tcBorders>
            <w:shd w:val="clear" w:color="000000" w:fill="FFFFFF"/>
            <w:noWrap/>
            <w:vAlign w:val="center"/>
            <w:hideMark/>
          </w:tcPr>
          <w:p w14:paraId="3317B778"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4000</w:t>
            </w:r>
          </w:p>
        </w:tc>
        <w:tc>
          <w:tcPr>
            <w:tcW w:w="1457" w:type="dxa"/>
            <w:tcBorders>
              <w:top w:val="nil"/>
              <w:left w:val="nil"/>
              <w:bottom w:val="single" w:sz="4" w:space="0" w:color="auto"/>
              <w:right w:val="single" w:sz="4" w:space="0" w:color="auto"/>
            </w:tcBorders>
            <w:shd w:val="clear" w:color="000000" w:fill="FFFFFF"/>
            <w:noWrap/>
            <w:vAlign w:val="center"/>
            <w:hideMark/>
          </w:tcPr>
          <w:p w14:paraId="2FE63B6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20000</w:t>
            </w:r>
          </w:p>
        </w:tc>
      </w:tr>
      <w:tr w:rsidR="00FE4C51" w:rsidRPr="00FE4C51" w14:paraId="0B5FC50C" w14:textId="77777777" w:rsidTr="00337420">
        <w:trPr>
          <w:trHeight w:val="79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26BC1"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8</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C7CCB"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Տուփ</w:t>
            </w:r>
            <w:r w:rsidRPr="00FE4C51">
              <w:rPr>
                <w:rFonts w:ascii="GHEA Grapalat" w:hAnsi="GHEA Grapalat" w:cs="Calibri"/>
                <w:color w:val="000000"/>
              </w:rPr>
              <w:t xml:space="preserve">  </w:t>
            </w:r>
            <w:r w:rsidRPr="00FE4C51">
              <w:rPr>
                <w:rFonts w:ascii="GHEA Grapalat" w:hAnsi="GHEA Grapalat" w:cs="Arial"/>
                <w:color w:val="000000"/>
              </w:rPr>
              <w:t>անջատիչների</w:t>
            </w:r>
            <w:r w:rsidRPr="00FE4C51">
              <w:rPr>
                <w:rFonts w:ascii="GHEA Grapalat" w:hAnsi="GHEA Grapalat" w:cs="Calibri"/>
                <w:color w:val="000000"/>
              </w:rPr>
              <w:t xml:space="preserve">  </w:t>
            </w:r>
            <w:r w:rsidRPr="00FE4C51">
              <w:rPr>
                <w:rFonts w:ascii="GHEA Grapalat" w:hAnsi="GHEA Grapalat" w:cs="Arial"/>
                <w:color w:val="000000"/>
              </w:rPr>
              <w:t>և</w:t>
            </w:r>
            <w:r w:rsidRPr="00FE4C51">
              <w:rPr>
                <w:rFonts w:ascii="GHEA Grapalat" w:hAnsi="GHEA Grapalat" w:cs="Calibri"/>
                <w:color w:val="000000"/>
              </w:rPr>
              <w:t xml:space="preserve">  </w:t>
            </w:r>
            <w:r w:rsidRPr="00FE4C51">
              <w:rPr>
                <w:rFonts w:ascii="GHEA Grapalat" w:hAnsi="GHEA Grapalat" w:cs="Arial"/>
                <w:color w:val="000000"/>
              </w:rPr>
              <w:t>պատի</w:t>
            </w:r>
            <w:r w:rsidRPr="00FE4C51">
              <w:rPr>
                <w:rFonts w:ascii="GHEA Grapalat" w:hAnsi="GHEA Grapalat" w:cs="Calibri"/>
                <w:color w:val="000000"/>
              </w:rPr>
              <w:t xml:space="preserve"> </w:t>
            </w:r>
            <w:r w:rsidRPr="00FE4C51">
              <w:rPr>
                <w:rFonts w:ascii="GHEA Grapalat" w:hAnsi="GHEA Grapalat" w:cs="Arial"/>
                <w:color w:val="000000"/>
              </w:rPr>
              <w:t>մեջ</w:t>
            </w:r>
            <w:r w:rsidRPr="00FE4C51">
              <w:rPr>
                <w:rFonts w:ascii="GHEA Grapalat" w:hAnsi="GHEA Grapalat" w:cs="Calibri"/>
                <w:color w:val="000000"/>
              </w:rPr>
              <w:t xml:space="preserve"> </w:t>
            </w:r>
            <w:r w:rsidRPr="00FE4C51">
              <w:rPr>
                <w:rFonts w:ascii="GHEA Grapalat" w:hAnsi="GHEA Grapalat" w:cs="Arial"/>
                <w:color w:val="000000"/>
              </w:rPr>
              <w:t>տեղադրվող</w:t>
            </w:r>
            <w:r w:rsidRPr="00FE4C51">
              <w:rPr>
                <w:rFonts w:ascii="GHEA Grapalat" w:hAnsi="GHEA Grapalat" w:cs="Calibri"/>
                <w:color w:val="000000"/>
              </w:rPr>
              <w:t xml:space="preserve"> </w:t>
            </w:r>
            <w:r w:rsidRPr="00FE4C51">
              <w:rPr>
                <w:rFonts w:ascii="GHEA Grapalat" w:hAnsi="GHEA Grapalat" w:cs="Arial"/>
                <w:color w:val="000000"/>
              </w:rPr>
              <w:t>վարդակների</w:t>
            </w:r>
            <w:r w:rsidRPr="00FE4C51">
              <w:rPr>
                <w:rFonts w:ascii="GHEA Grapalat" w:hAnsi="GHEA Grapalat" w:cs="Calibri"/>
                <w:color w:val="000000"/>
              </w:rPr>
              <w:t xml:space="preserve">  </w:t>
            </w:r>
            <w:r w:rsidRPr="00FE4C51">
              <w:rPr>
                <w:rFonts w:ascii="GHEA Grapalat" w:hAnsi="GHEA Grapalat" w:cs="Arial"/>
                <w:color w:val="000000"/>
              </w:rPr>
              <w:t>համար</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8C3BA1"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հատ</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D87F0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55</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8F27AF"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F2381E"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11000</w:t>
            </w:r>
          </w:p>
        </w:tc>
      </w:tr>
      <w:tr w:rsidR="00FE4C51" w:rsidRPr="00FE4C51" w14:paraId="6CD73D1E" w14:textId="77777777" w:rsidTr="00337420">
        <w:trPr>
          <w:trHeight w:val="148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7116F"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9</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4B261"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Պղնձե</w:t>
            </w:r>
            <w:r w:rsidRPr="00FE4C51">
              <w:rPr>
                <w:rFonts w:ascii="GHEA Grapalat" w:hAnsi="GHEA Grapalat" w:cs="Calibri"/>
                <w:color w:val="000000"/>
              </w:rPr>
              <w:t xml:space="preserve"> </w:t>
            </w:r>
            <w:r w:rsidRPr="00FE4C51">
              <w:rPr>
                <w:rFonts w:ascii="GHEA Grapalat" w:hAnsi="GHEA Grapalat" w:cs="Arial"/>
                <w:color w:val="000000"/>
              </w:rPr>
              <w:t>հաղորդալար</w:t>
            </w:r>
            <w:r w:rsidRPr="00FE4C51">
              <w:rPr>
                <w:rFonts w:ascii="GHEA Grapalat" w:hAnsi="GHEA Grapalat" w:cs="Calibri"/>
                <w:color w:val="000000"/>
              </w:rPr>
              <w:t>`</w:t>
            </w:r>
            <w:r w:rsidRPr="00FE4C51">
              <w:rPr>
                <w:rFonts w:ascii="GHEA Grapalat" w:hAnsi="GHEA Grapalat" w:cs="Arial"/>
                <w:color w:val="000000"/>
              </w:rPr>
              <w:t>պլաստմասե</w:t>
            </w:r>
            <w:r w:rsidRPr="00FE4C51">
              <w:rPr>
                <w:rFonts w:ascii="GHEA Grapalat" w:hAnsi="GHEA Grapalat" w:cs="Calibri"/>
                <w:color w:val="000000"/>
              </w:rPr>
              <w:t xml:space="preserve"> </w:t>
            </w:r>
            <w:r w:rsidRPr="00FE4C51">
              <w:rPr>
                <w:rFonts w:ascii="GHEA Grapalat" w:hAnsi="GHEA Grapalat" w:cs="Arial"/>
                <w:color w:val="000000"/>
              </w:rPr>
              <w:t>ալիքավոր</w:t>
            </w:r>
            <w:r w:rsidRPr="00FE4C51">
              <w:rPr>
                <w:rFonts w:ascii="GHEA Grapalat" w:hAnsi="GHEA Grapalat" w:cs="Calibri"/>
                <w:color w:val="000000"/>
              </w:rPr>
              <w:t xml:space="preserve"> </w:t>
            </w:r>
            <w:r w:rsidRPr="00FE4C51">
              <w:rPr>
                <w:rFonts w:ascii="GHEA Grapalat" w:hAnsi="GHEA Grapalat" w:cs="Arial"/>
                <w:color w:val="000000"/>
              </w:rPr>
              <w:t>ճկախողովակում</w:t>
            </w:r>
            <w:r w:rsidRPr="00FE4C51">
              <w:rPr>
                <w:rFonts w:ascii="GHEA Grapalat" w:hAnsi="GHEA Grapalat" w:cs="Calibri"/>
                <w:color w:val="000000"/>
              </w:rPr>
              <w:t xml:space="preserve">, </w:t>
            </w:r>
            <w:r w:rsidRPr="00FE4C51">
              <w:rPr>
                <w:rFonts w:ascii="GHEA Grapalat" w:hAnsi="GHEA Grapalat" w:cs="Arial"/>
                <w:color w:val="000000"/>
              </w:rPr>
              <w:t>փակ</w:t>
            </w:r>
            <w:r w:rsidRPr="00FE4C51">
              <w:rPr>
                <w:rFonts w:ascii="GHEA Grapalat" w:hAnsi="GHEA Grapalat" w:cs="Calibri"/>
                <w:color w:val="000000"/>
              </w:rPr>
              <w:t xml:space="preserve">  </w:t>
            </w:r>
            <w:r w:rsidRPr="00FE4C51">
              <w:rPr>
                <w:rFonts w:ascii="GHEA Grapalat" w:hAnsi="GHEA Grapalat" w:cs="Arial"/>
                <w:color w:val="000000"/>
              </w:rPr>
              <w:t>լարանցման</w:t>
            </w:r>
            <w:r w:rsidRPr="00FE4C51">
              <w:rPr>
                <w:rFonts w:ascii="GHEA Grapalat" w:hAnsi="GHEA Grapalat" w:cs="Calibri"/>
                <w:color w:val="000000"/>
              </w:rPr>
              <w:t xml:space="preserve">  </w:t>
            </w:r>
            <w:r w:rsidRPr="00FE4C51">
              <w:rPr>
                <w:rFonts w:ascii="GHEA Grapalat" w:hAnsi="GHEA Grapalat" w:cs="Arial"/>
                <w:color w:val="000000"/>
              </w:rPr>
              <w:t>սվաղի</w:t>
            </w:r>
            <w:r w:rsidRPr="00FE4C51">
              <w:rPr>
                <w:rFonts w:ascii="GHEA Grapalat" w:hAnsi="GHEA Grapalat" w:cs="Calibri"/>
                <w:color w:val="000000"/>
              </w:rPr>
              <w:t xml:space="preserve">, </w:t>
            </w:r>
            <w:r w:rsidRPr="00FE4C51">
              <w:rPr>
                <w:rFonts w:ascii="GHEA Grapalat" w:hAnsi="GHEA Grapalat" w:cs="Arial"/>
                <w:color w:val="000000"/>
              </w:rPr>
              <w:t>կԹ</w:t>
            </w:r>
            <w:r w:rsidRPr="00FE4C51">
              <w:rPr>
                <w:rFonts w:ascii="GHEA Grapalat" w:hAnsi="GHEA Grapalat" w:cs="Calibri"/>
                <w:color w:val="000000"/>
              </w:rPr>
              <w:t>-3 3x(1x 2.5)</w:t>
            </w:r>
            <w:r w:rsidRPr="00FE4C51">
              <w:rPr>
                <w:rFonts w:ascii="GHEA Grapalat" w:hAnsi="GHEA Grapalat" w:cs="Arial"/>
                <w:color w:val="000000"/>
              </w:rPr>
              <w:t>մմ</w:t>
            </w:r>
            <w:r w:rsidRPr="00FE4C51">
              <w:rPr>
                <w:rFonts w:ascii="GHEA Grapalat" w:hAnsi="GHEA Grapalat" w:cs="Calibri"/>
                <w:color w:val="000000"/>
              </w:rPr>
              <w:t xml:space="preserve"> </w:t>
            </w:r>
            <w:r w:rsidRPr="00FE4C51">
              <w:rPr>
                <w:rFonts w:ascii="GHEA Grapalat" w:hAnsi="GHEA Grapalat" w:cs="Arial"/>
                <w:color w:val="000000"/>
              </w:rPr>
              <w:t>Ա</w:t>
            </w:r>
            <w:r w:rsidRPr="00FE4C51">
              <w:rPr>
                <w:rFonts w:ascii="GHEA Grapalat" w:hAnsi="GHEA Grapalat" w:cs="Calibri"/>
                <w:color w:val="000000"/>
              </w:rPr>
              <w:t xml:space="preserve"> </w:t>
            </w:r>
            <w:r w:rsidRPr="00FE4C51">
              <w:rPr>
                <w:rFonts w:ascii="GHEA Grapalat" w:hAnsi="GHEA Grapalat" w:cs="Arial"/>
                <w:color w:val="000000"/>
              </w:rPr>
              <w:t>էլ</w:t>
            </w:r>
            <w:r w:rsidRPr="00FE4C51">
              <w:rPr>
                <w:rFonts w:ascii="GHEA Grapalat" w:hAnsi="GHEA Grapalat" w:cs="Calibri"/>
                <w:color w:val="000000"/>
              </w:rPr>
              <w:t>.</w:t>
            </w:r>
            <w:r w:rsidRPr="00FE4C51">
              <w:rPr>
                <w:rFonts w:ascii="GHEA Grapalat" w:hAnsi="GHEA Grapalat" w:cs="Arial"/>
                <w:color w:val="000000"/>
              </w:rPr>
              <w:t>լուսատուների</w:t>
            </w:r>
            <w:r w:rsidRPr="00FE4C51">
              <w:rPr>
                <w:rFonts w:ascii="GHEA Grapalat" w:hAnsi="GHEA Grapalat" w:cs="Calibri"/>
                <w:color w:val="000000"/>
              </w:rPr>
              <w:t xml:space="preserve"> </w:t>
            </w:r>
            <w:r w:rsidRPr="00FE4C51">
              <w:rPr>
                <w:rFonts w:ascii="GHEA Grapalat" w:hAnsi="GHEA Grapalat" w:cs="Arial"/>
                <w:color w:val="000000"/>
              </w:rPr>
              <w:t>և</w:t>
            </w:r>
            <w:r w:rsidRPr="00FE4C51">
              <w:rPr>
                <w:rFonts w:ascii="GHEA Grapalat" w:hAnsi="GHEA Grapalat" w:cs="Calibri"/>
                <w:color w:val="000000"/>
              </w:rPr>
              <w:t xml:space="preserve"> </w:t>
            </w:r>
            <w:r w:rsidRPr="00FE4C51">
              <w:rPr>
                <w:rFonts w:ascii="GHEA Grapalat" w:hAnsi="GHEA Grapalat" w:cs="Arial"/>
                <w:color w:val="000000"/>
              </w:rPr>
              <w:t>խրոցակային</w:t>
            </w:r>
            <w:r w:rsidRPr="00FE4C51">
              <w:rPr>
                <w:rFonts w:ascii="GHEA Grapalat" w:hAnsi="GHEA Grapalat" w:cs="Calibri"/>
                <w:color w:val="000000"/>
              </w:rPr>
              <w:t xml:space="preserve"> </w:t>
            </w:r>
            <w:r w:rsidRPr="00FE4C51">
              <w:rPr>
                <w:rFonts w:ascii="GHEA Grapalat" w:hAnsi="GHEA Grapalat" w:cs="Arial"/>
                <w:color w:val="000000"/>
              </w:rPr>
              <w:t>վարդակների</w:t>
            </w:r>
            <w:r w:rsidRPr="00FE4C51">
              <w:rPr>
                <w:rFonts w:ascii="GHEA Grapalat" w:hAnsi="GHEA Grapalat" w:cs="Calibri"/>
                <w:color w:val="000000"/>
              </w:rPr>
              <w:t xml:space="preserve"> </w:t>
            </w:r>
            <w:r w:rsidRPr="00FE4C51">
              <w:rPr>
                <w:rFonts w:ascii="GHEA Grapalat" w:hAnsi="GHEA Grapalat" w:cs="Arial"/>
                <w:color w:val="000000"/>
              </w:rPr>
              <w:t>սնման</w:t>
            </w:r>
            <w:r w:rsidRPr="00FE4C51">
              <w:rPr>
                <w:rFonts w:ascii="GHEA Grapalat" w:hAnsi="GHEA Grapalat" w:cs="Calibri"/>
                <w:color w:val="000000"/>
              </w:rPr>
              <w:t xml:space="preserve"> </w:t>
            </w:r>
            <w:r w:rsidRPr="00FE4C51">
              <w:rPr>
                <w:rFonts w:ascii="GHEA Grapalat" w:hAnsi="GHEA Grapalat" w:cs="Arial"/>
                <w:color w:val="000000"/>
              </w:rPr>
              <w:t>համար</w:t>
            </w:r>
            <w:r w:rsidRPr="00FE4C51">
              <w:rPr>
                <w:rFonts w:ascii="GHEA Grapalat" w:hAnsi="GHEA Grapalat" w:cs="Calibri"/>
                <w:color w:val="00000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3C122C"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գմ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920125"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42B624"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526AC7"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25000</w:t>
            </w:r>
          </w:p>
        </w:tc>
      </w:tr>
      <w:tr w:rsidR="00FE4C51" w:rsidRPr="00FE4C51" w14:paraId="66DF12A0" w14:textId="77777777" w:rsidTr="00337420">
        <w:trPr>
          <w:trHeight w:val="60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08629" w14:textId="77777777" w:rsidR="00FE4C51" w:rsidRPr="00FE4C51" w:rsidRDefault="00FE4C51" w:rsidP="00FE4C51">
            <w:pPr>
              <w:jc w:val="center"/>
              <w:rPr>
                <w:rFonts w:ascii="GHEA Grapalat" w:hAnsi="GHEA Grapalat" w:cs="Calibri"/>
                <w:color w:val="000000"/>
                <w:sz w:val="22"/>
                <w:szCs w:val="22"/>
              </w:rPr>
            </w:pPr>
            <w:r w:rsidRPr="00FE4C51">
              <w:rPr>
                <w:rFonts w:ascii="GHEA Grapalat" w:hAnsi="GHEA Grapalat" w:cs="Calibri"/>
                <w:color w:val="000000"/>
                <w:sz w:val="22"/>
                <w:szCs w:val="22"/>
              </w:rPr>
              <w:t>10</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799DA" w14:textId="77777777" w:rsidR="00FE4C51" w:rsidRPr="00FE4C51" w:rsidRDefault="00FE4C51" w:rsidP="00FE4C51">
            <w:pPr>
              <w:rPr>
                <w:rFonts w:ascii="GHEA Grapalat" w:hAnsi="GHEA Grapalat" w:cs="Calibri"/>
                <w:color w:val="000000"/>
              </w:rPr>
            </w:pPr>
            <w:r w:rsidRPr="00FE4C51">
              <w:rPr>
                <w:rFonts w:ascii="GHEA Grapalat" w:hAnsi="GHEA Grapalat" w:cs="Arial"/>
                <w:color w:val="000000"/>
              </w:rPr>
              <w:t>Պլաստմասե</w:t>
            </w:r>
            <w:r w:rsidRPr="00FE4C51">
              <w:rPr>
                <w:rFonts w:ascii="GHEA Grapalat" w:hAnsi="GHEA Grapalat" w:cs="Calibri"/>
                <w:color w:val="000000"/>
              </w:rPr>
              <w:t xml:space="preserve"> </w:t>
            </w:r>
            <w:r w:rsidRPr="00FE4C51">
              <w:rPr>
                <w:rFonts w:ascii="GHEA Grapalat" w:hAnsi="GHEA Grapalat" w:cs="Arial"/>
                <w:color w:val="000000"/>
              </w:rPr>
              <w:t>ալիքավոր</w:t>
            </w:r>
            <w:r w:rsidRPr="00FE4C51">
              <w:rPr>
                <w:rFonts w:ascii="GHEA Grapalat" w:hAnsi="GHEA Grapalat" w:cs="Calibri"/>
                <w:color w:val="000000"/>
              </w:rPr>
              <w:t xml:space="preserve"> </w:t>
            </w:r>
            <w:r w:rsidRPr="00FE4C51">
              <w:rPr>
                <w:rFonts w:ascii="GHEA Grapalat" w:hAnsi="GHEA Grapalat" w:cs="Arial"/>
                <w:color w:val="000000"/>
              </w:rPr>
              <w:t>ճկախողովակ</w:t>
            </w:r>
            <w:r w:rsidRPr="00FE4C51">
              <w:rPr>
                <w:rFonts w:ascii="GHEA Grapalat" w:hAnsi="GHEA Grapalat" w:cs="Calibri"/>
                <w:color w:val="000000"/>
              </w:rPr>
              <w:t xml:space="preserve"> </w:t>
            </w:r>
            <w:r w:rsidRPr="00FE4C51">
              <w:rPr>
                <w:rFonts w:ascii="GHEA Grapalat" w:hAnsi="GHEA Grapalat" w:cs="Arial"/>
                <w:color w:val="000000"/>
              </w:rPr>
              <w:t>Փ</w:t>
            </w:r>
            <w:r w:rsidRPr="00FE4C51">
              <w:rPr>
                <w:rFonts w:ascii="GHEA Grapalat" w:hAnsi="GHEA Grapalat" w:cs="Calibri"/>
                <w:color w:val="000000"/>
              </w:rPr>
              <w:t xml:space="preserve"> 20 </w:t>
            </w:r>
            <w:r w:rsidRPr="00FE4C51">
              <w:rPr>
                <w:rFonts w:ascii="GHEA Grapalat" w:hAnsi="GHEA Grapalat" w:cs="Arial"/>
                <w:color w:val="000000"/>
              </w:rPr>
              <w:t>մմ</w:t>
            </w:r>
            <w:r w:rsidRPr="00FE4C51">
              <w:rPr>
                <w:rFonts w:ascii="GHEA Grapalat" w:hAnsi="GHEA Grapalat" w:cs="Calibri"/>
                <w:color w:val="00000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161A8F" w14:textId="77777777" w:rsidR="00FE4C51" w:rsidRPr="00FE4C51" w:rsidRDefault="00FE4C51" w:rsidP="00FE4C51">
            <w:pPr>
              <w:jc w:val="center"/>
              <w:rPr>
                <w:rFonts w:ascii="GHEA Grapalat" w:hAnsi="GHEA Grapalat" w:cs="Arial"/>
                <w:color w:val="000000"/>
                <w:sz w:val="22"/>
                <w:szCs w:val="22"/>
              </w:rPr>
            </w:pPr>
            <w:r w:rsidRPr="00FE4C51">
              <w:rPr>
                <w:rFonts w:ascii="GHEA Grapalat" w:hAnsi="GHEA Grapalat" w:cs="Arial"/>
                <w:color w:val="000000"/>
                <w:sz w:val="22"/>
                <w:szCs w:val="22"/>
              </w:rPr>
              <w:t>գմ</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05BC0A"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100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0B882D"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73F731" w14:textId="77777777" w:rsidR="00FE4C51" w:rsidRPr="00FE4C51" w:rsidRDefault="00FE4C51" w:rsidP="00FE4C51">
            <w:pPr>
              <w:jc w:val="center"/>
              <w:rPr>
                <w:rFonts w:ascii="GHEA Grapalat" w:hAnsi="GHEA Grapalat" w:cs="Calibri"/>
                <w:color w:val="000000"/>
              </w:rPr>
            </w:pPr>
            <w:r w:rsidRPr="00FE4C51">
              <w:rPr>
                <w:rFonts w:ascii="GHEA Grapalat" w:hAnsi="GHEA Grapalat" w:cs="Calibri"/>
                <w:color w:val="000000"/>
              </w:rPr>
              <w:t>20000</w:t>
            </w:r>
          </w:p>
        </w:tc>
      </w:tr>
      <w:tr w:rsidR="00FE4C51" w:rsidRPr="00FE4C51" w14:paraId="534BAADF" w14:textId="77777777" w:rsidTr="00337420">
        <w:trPr>
          <w:trHeight w:val="600"/>
        </w:trPr>
        <w:tc>
          <w:tcPr>
            <w:tcW w:w="70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6DA7FAF"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14:paraId="57612434" w14:textId="77777777" w:rsidR="00FE4C51" w:rsidRPr="00FE4C51" w:rsidRDefault="00FE4C51" w:rsidP="00FE4C51">
            <w:pPr>
              <w:rPr>
                <w:rFonts w:ascii="GHEA Grapalat" w:hAnsi="GHEA Grapalat" w:cs="Arial"/>
                <w:b/>
                <w:bCs/>
                <w:i/>
                <w:iCs/>
                <w:color w:val="000000"/>
              </w:rPr>
            </w:pPr>
            <w:r w:rsidRPr="00FE4C51">
              <w:rPr>
                <w:rFonts w:ascii="GHEA Grapalat" w:hAnsi="GHEA Grapalat" w:cs="Arial"/>
                <w:b/>
                <w:bCs/>
                <w:i/>
                <w:iCs/>
                <w:color w:val="000000"/>
              </w:rPr>
              <w:t>Ընդամենը</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14:paraId="44B6D19B" w14:textId="77777777" w:rsidR="00FE4C51" w:rsidRPr="00FE4C51" w:rsidRDefault="00FE4C51" w:rsidP="00FE4C51">
            <w:pPr>
              <w:jc w:val="center"/>
              <w:rPr>
                <w:rFonts w:ascii="GHEA Grapalat" w:hAnsi="GHEA Grapalat" w:cs="Calibri"/>
                <w:color w:val="000000"/>
                <w:sz w:val="22"/>
                <w:szCs w:val="22"/>
              </w:rPr>
            </w:pPr>
            <w:r w:rsidRPr="00FE4C51">
              <w:rPr>
                <w:rFonts w:ascii="Calibri" w:hAnsi="Calibri" w:cs="Calibri"/>
                <w:color w:val="000000"/>
                <w:sz w:val="22"/>
                <w:szCs w:val="22"/>
              </w:rPr>
              <w:t> </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14:paraId="349404AC" w14:textId="77777777" w:rsidR="00FE4C51" w:rsidRPr="00FE4C51" w:rsidRDefault="00FE4C51" w:rsidP="00FE4C51">
            <w:pPr>
              <w:jc w:val="center"/>
              <w:rPr>
                <w:rFonts w:ascii="GHEA Grapalat" w:hAnsi="GHEA Grapalat" w:cs="Calibri"/>
                <w:color w:val="000000"/>
              </w:rPr>
            </w:pPr>
            <w:r w:rsidRPr="00FE4C51">
              <w:rPr>
                <w:rFonts w:ascii="Calibri" w:hAnsi="Calibri" w:cs="Calibri"/>
                <w:color w:val="000000"/>
              </w:rPr>
              <w:t> </w:t>
            </w:r>
          </w:p>
        </w:tc>
        <w:tc>
          <w:tcPr>
            <w:tcW w:w="1275" w:type="dxa"/>
            <w:tcBorders>
              <w:top w:val="single" w:sz="4" w:space="0" w:color="auto"/>
              <w:left w:val="nil"/>
              <w:bottom w:val="single" w:sz="4" w:space="0" w:color="auto"/>
              <w:right w:val="single" w:sz="4" w:space="0" w:color="auto"/>
            </w:tcBorders>
            <w:shd w:val="clear" w:color="000000" w:fill="F2F2F2"/>
            <w:noWrap/>
            <w:vAlign w:val="center"/>
            <w:hideMark/>
          </w:tcPr>
          <w:p w14:paraId="2D83FA66" w14:textId="77777777" w:rsidR="00FE4C51" w:rsidRPr="00FE4C51" w:rsidRDefault="00FE4C51" w:rsidP="00FE4C51">
            <w:pPr>
              <w:rPr>
                <w:rFonts w:ascii="GHEA Grapalat" w:hAnsi="GHEA Grapalat" w:cs="Calibri"/>
                <w:b/>
                <w:bCs/>
                <w:i/>
                <w:iCs/>
                <w:color w:val="000000"/>
              </w:rPr>
            </w:pPr>
            <w:r w:rsidRPr="00FE4C51">
              <w:rPr>
                <w:rFonts w:ascii="Calibri" w:hAnsi="Calibri" w:cs="Calibri"/>
                <w:b/>
                <w:bCs/>
                <w:i/>
                <w:iCs/>
                <w:color w:val="000000"/>
              </w:rPr>
              <w:t> </w:t>
            </w:r>
          </w:p>
        </w:tc>
        <w:tc>
          <w:tcPr>
            <w:tcW w:w="1457" w:type="dxa"/>
            <w:tcBorders>
              <w:top w:val="single" w:sz="4" w:space="0" w:color="auto"/>
              <w:left w:val="nil"/>
              <w:bottom w:val="single" w:sz="4" w:space="0" w:color="auto"/>
              <w:right w:val="single" w:sz="4" w:space="0" w:color="auto"/>
            </w:tcBorders>
            <w:shd w:val="clear" w:color="000000" w:fill="F2F2F2"/>
            <w:noWrap/>
            <w:vAlign w:val="center"/>
            <w:hideMark/>
          </w:tcPr>
          <w:p w14:paraId="3B29F292" w14:textId="77777777" w:rsidR="00FE4C51" w:rsidRPr="00FE4C51" w:rsidRDefault="00FE4C51" w:rsidP="00FE4C51">
            <w:pPr>
              <w:jc w:val="center"/>
              <w:rPr>
                <w:rFonts w:ascii="GHEA Grapalat" w:hAnsi="GHEA Grapalat" w:cs="Calibri"/>
                <w:b/>
                <w:bCs/>
                <w:color w:val="000000"/>
              </w:rPr>
            </w:pPr>
            <w:r w:rsidRPr="00FE4C51">
              <w:rPr>
                <w:rFonts w:ascii="GHEA Grapalat" w:hAnsi="GHEA Grapalat" w:cs="Calibri"/>
                <w:b/>
                <w:bCs/>
                <w:color w:val="000000"/>
              </w:rPr>
              <w:t>6488870</w:t>
            </w:r>
          </w:p>
        </w:tc>
      </w:tr>
      <w:tr w:rsidR="00FE4C51" w:rsidRPr="00FE4C51" w14:paraId="756C2CB5" w14:textId="77777777" w:rsidTr="00337420">
        <w:trPr>
          <w:trHeight w:val="600"/>
        </w:trPr>
        <w:tc>
          <w:tcPr>
            <w:tcW w:w="704" w:type="dxa"/>
            <w:tcBorders>
              <w:top w:val="nil"/>
              <w:left w:val="single" w:sz="4" w:space="0" w:color="auto"/>
              <w:bottom w:val="single" w:sz="4" w:space="0" w:color="auto"/>
              <w:right w:val="single" w:sz="4" w:space="0" w:color="auto"/>
            </w:tcBorders>
            <w:shd w:val="clear" w:color="000000" w:fill="F2F2F2"/>
            <w:noWrap/>
            <w:vAlign w:val="center"/>
            <w:hideMark/>
          </w:tcPr>
          <w:p w14:paraId="18E71311" w14:textId="77777777" w:rsidR="00FE4C51" w:rsidRPr="00FE4C51" w:rsidRDefault="00FE4C51" w:rsidP="00FE4C51">
            <w:pPr>
              <w:jc w:val="center"/>
              <w:rPr>
                <w:rFonts w:ascii="GHEA Grapalat" w:hAnsi="GHEA Grapalat" w:cs="Calibri"/>
                <w:b/>
                <w:bCs/>
                <w:i/>
                <w:iCs/>
                <w:color w:val="000000"/>
                <w:sz w:val="22"/>
                <w:szCs w:val="22"/>
              </w:rPr>
            </w:pPr>
            <w:r w:rsidRPr="00FE4C51">
              <w:rPr>
                <w:rFonts w:ascii="Calibri" w:hAnsi="Calibri" w:cs="Calibri"/>
                <w:b/>
                <w:bCs/>
                <w:i/>
                <w:iCs/>
                <w:color w:val="000000"/>
                <w:sz w:val="22"/>
                <w:szCs w:val="22"/>
              </w:rPr>
              <w:t> </w:t>
            </w:r>
          </w:p>
        </w:tc>
        <w:tc>
          <w:tcPr>
            <w:tcW w:w="4820" w:type="dxa"/>
            <w:tcBorders>
              <w:top w:val="nil"/>
              <w:left w:val="nil"/>
              <w:bottom w:val="single" w:sz="4" w:space="0" w:color="auto"/>
              <w:right w:val="single" w:sz="4" w:space="0" w:color="auto"/>
            </w:tcBorders>
            <w:shd w:val="clear" w:color="auto" w:fill="auto"/>
            <w:noWrap/>
            <w:vAlign w:val="center"/>
            <w:hideMark/>
          </w:tcPr>
          <w:p w14:paraId="73D335C9" w14:textId="77777777" w:rsidR="00FE4C51" w:rsidRPr="00FE4C51" w:rsidRDefault="00FE4C51" w:rsidP="00FE4C51">
            <w:pPr>
              <w:rPr>
                <w:rFonts w:ascii="GHEA Grapalat" w:hAnsi="GHEA Grapalat" w:cs="Arial"/>
                <w:b/>
                <w:bCs/>
                <w:i/>
                <w:iCs/>
                <w:color w:val="000000"/>
              </w:rPr>
            </w:pPr>
            <w:r w:rsidRPr="00FE4C51">
              <w:rPr>
                <w:rFonts w:ascii="GHEA Grapalat" w:hAnsi="GHEA Grapalat" w:cs="Arial"/>
                <w:b/>
                <w:bCs/>
                <w:i/>
                <w:iCs/>
                <w:color w:val="000000"/>
              </w:rPr>
              <w:t>ԱԱՀ 20%</w:t>
            </w:r>
          </w:p>
        </w:tc>
        <w:tc>
          <w:tcPr>
            <w:tcW w:w="1134" w:type="dxa"/>
            <w:tcBorders>
              <w:top w:val="nil"/>
              <w:left w:val="nil"/>
              <w:bottom w:val="single" w:sz="4" w:space="0" w:color="auto"/>
              <w:right w:val="single" w:sz="4" w:space="0" w:color="auto"/>
            </w:tcBorders>
            <w:shd w:val="clear" w:color="000000" w:fill="F2F2F2"/>
            <w:noWrap/>
            <w:vAlign w:val="center"/>
            <w:hideMark/>
          </w:tcPr>
          <w:p w14:paraId="08C34C38" w14:textId="77777777" w:rsidR="00FE4C51" w:rsidRPr="00FE4C51" w:rsidRDefault="00FE4C51" w:rsidP="00FE4C51">
            <w:pPr>
              <w:jc w:val="center"/>
              <w:rPr>
                <w:rFonts w:ascii="GHEA Grapalat" w:hAnsi="GHEA Grapalat" w:cs="Calibri"/>
                <w:b/>
                <w:bCs/>
                <w:i/>
                <w:iCs/>
                <w:color w:val="000000"/>
                <w:sz w:val="22"/>
                <w:szCs w:val="22"/>
              </w:rPr>
            </w:pPr>
            <w:r w:rsidRPr="00FE4C51">
              <w:rPr>
                <w:rFonts w:ascii="Calibri" w:hAnsi="Calibri" w:cs="Calibri"/>
                <w:b/>
                <w:bCs/>
                <w:i/>
                <w:iCs/>
                <w:color w:val="000000"/>
                <w:sz w:val="22"/>
                <w:szCs w:val="22"/>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474FBEE9" w14:textId="77777777" w:rsidR="00FE4C51" w:rsidRPr="00FE4C51" w:rsidRDefault="00FE4C51" w:rsidP="00FE4C51">
            <w:pPr>
              <w:jc w:val="center"/>
              <w:rPr>
                <w:rFonts w:ascii="GHEA Grapalat" w:hAnsi="GHEA Grapalat" w:cs="Calibri"/>
                <w:b/>
                <w:bCs/>
                <w:i/>
                <w:iCs/>
                <w:color w:val="000000"/>
              </w:rPr>
            </w:pPr>
            <w:r w:rsidRPr="00FE4C51">
              <w:rPr>
                <w:rFonts w:ascii="Calibri" w:hAnsi="Calibri" w:cs="Calibri"/>
                <w:b/>
                <w:bCs/>
                <w:i/>
                <w:iCs/>
                <w:color w:val="000000"/>
              </w:rPr>
              <w:t> </w:t>
            </w:r>
          </w:p>
        </w:tc>
        <w:tc>
          <w:tcPr>
            <w:tcW w:w="1275" w:type="dxa"/>
            <w:tcBorders>
              <w:top w:val="nil"/>
              <w:left w:val="nil"/>
              <w:bottom w:val="single" w:sz="4" w:space="0" w:color="auto"/>
              <w:right w:val="single" w:sz="4" w:space="0" w:color="auto"/>
            </w:tcBorders>
            <w:shd w:val="clear" w:color="000000" w:fill="F2F2F2"/>
            <w:noWrap/>
            <w:vAlign w:val="center"/>
            <w:hideMark/>
          </w:tcPr>
          <w:p w14:paraId="595BBDD2" w14:textId="77777777" w:rsidR="00FE4C51" w:rsidRPr="00FE4C51" w:rsidRDefault="00FE4C51" w:rsidP="00FE4C51">
            <w:pPr>
              <w:rPr>
                <w:rFonts w:ascii="GHEA Grapalat" w:hAnsi="GHEA Grapalat" w:cs="Calibri"/>
                <w:b/>
                <w:bCs/>
                <w:i/>
                <w:iCs/>
                <w:color w:val="000000"/>
              </w:rPr>
            </w:pPr>
            <w:r w:rsidRPr="00FE4C51">
              <w:rPr>
                <w:rFonts w:ascii="Calibri" w:hAnsi="Calibri" w:cs="Calibri"/>
                <w:b/>
                <w:bCs/>
                <w:i/>
                <w:iCs/>
                <w:color w:val="000000"/>
              </w:rPr>
              <w:t> </w:t>
            </w:r>
          </w:p>
        </w:tc>
        <w:tc>
          <w:tcPr>
            <w:tcW w:w="1457" w:type="dxa"/>
            <w:tcBorders>
              <w:top w:val="nil"/>
              <w:left w:val="nil"/>
              <w:bottom w:val="single" w:sz="4" w:space="0" w:color="auto"/>
              <w:right w:val="single" w:sz="4" w:space="0" w:color="auto"/>
            </w:tcBorders>
            <w:shd w:val="clear" w:color="000000" w:fill="F2F2F2"/>
            <w:noWrap/>
            <w:vAlign w:val="center"/>
            <w:hideMark/>
          </w:tcPr>
          <w:p w14:paraId="2F8DFE93" w14:textId="77777777" w:rsidR="00FE4C51" w:rsidRPr="00FE4C51" w:rsidRDefault="00FE4C51" w:rsidP="00FE4C51">
            <w:pPr>
              <w:jc w:val="center"/>
              <w:rPr>
                <w:rFonts w:ascii="GHEA Grapalat" w:hAnsi="GHEA Grapalat" w:cs="Calibri"/>
                <w:b/>
                <w:bCs/>
                <w:color w:val="000000"/>
              </w:rPr>
            </w:pPr>
            <w:r w:rsidRPr="00FE4C51">
              <w:rPr>
                <w:rFonts w:ascii="GHEA Grapalat" w:hAnsi="GHEA Grapalat" w:cs="Calibri"/>
                <w:b/>
                <w:bCs/>
                <w:color w:val="000000"/>
              </w:rPr>
              <w:t>1297774</w:t>
            </w:r>
          </w:p>
        </w:tc>
      </w:tr>
      <w:tr w:rsidR="00FE4C51" w:rsidRPr="00FE4C51" w14:paraId="18CA19CA" w14:textId="77777777" w:rsidTr="00337420">
        <w:trPr>
          <w:trHeight w:val="600"/>
        </w:trPr>
        <w:tc>
          <w:tcPr>
            <w:tcW w:w="704" w:type="dxa"/>
            <w:tcBorders>
              <w:top w:val="nil"/>
              <w:left w:val="single" w:sz="4" w:space="0" w:color="auto"/>
              <w:bottom w:val="single" w:sz="4" w:space="0" w:color="auto"/>
              <w:right w:val="single" w:sz="4" w:space="0" w:color="auto"/>
            </w:tcBorders>
            <w:shd w:val="clear" w:color="000000" w:fill="F2F2F2"/>
            <w:noWrap/>
            <w:vAlign w:val="center"/>
            <w:hideMark/>
          </w:tcPr>
          <w:p w14:paraId="51FC1DC1" w14:textId="77777777" w:rsidR="00FE4C51" w:rsidRPr="00FE4C51" w:rsidRDefault="00FE4C51" w:rsidP="00FE4C51">
            <w:pPr>
              <w:rPr>
                <w:rFonts w:ascii="GHEA Grapalat" w:hAnsi="GHEA Grapalat" w:cs="Arial"/>
                <w:b/>
                <w:bCs/>
                <w:i/>
                <w:iCs/>
                <w:color w:val="000000"/>
              </w:rPr>
            </w:pPr>
            <w:r w:rsidRPr="00FE4C51">
              <w:rPr>
                <w:rFonts w:ascii="Calibri" w:hAnsi="Calibri" w:cs="Calibri"/>
                <w:b/>
                <w:bCs/>
                <w:i/>
                <w:iCs/>
                <w:color w:val="000000"/>
              </w:rPr>
              <w:t> </w:t>
            </w:r>
          </w:p>
        </w:tc>
        <w:tc>
          <w:tcPr>
            <w:tcW w:w="4820" w:type="dxa"/>
            <w:tcBorders>
              <w:top w:val="nil"/>
              <w:left w:val="nil"/>
              <w:bottom w:val="single" w:sz="4" w:space="0" w:color="auto"/>
              <w:right w:val="single" w:sz="4" w:space="0" w:color="auto"/>
            </w:tcBorders>
            <w:shd w:val="clear" w:color="auto" w:fill="auto"/>
            <w:noWrap/>
            <w:vAlign w:val="center"/>
            <w:hideMark/>
          </w:tcPr>
          <w:p w14:paraId="500E54A5" w14:textId="77777777" w:rsidR="00FE4C51" w:rsidRPr="00FE4C51" w:rsidRDefault="00FE4C51" w:rsidP="00FE4C51">
            <w:pPr>
              <w:rPr>
                <w:rFonts w:ascii="GHEA Grapalat" w:hAnsi="GHEA Grapalat" w:cs="Arial"/>
                <w:b/>
                <w:bCs/>
                <w:i/>
                <w:iCs/>
                <w:color w:val="000000"/>
              </w:rPr>
            </w:pPr>
            <w:r w:rsidRPr="00FE4C51">
              <w:rPr>
                <w:rFonts w:ascii="GHEA Grapalat" w:hAnsi="GHEA Grapalat" w:cs="Arial"/>
                <w:b/>
                <w:bCs/>
                <w:i/>
                <w:iCs/>
                <w:color w:val="000000"/>
              </w:rPr>
              <w:t>Ընդամենը</w:t>
            </w:r>
          </w:p>
        </w:tc>
        <w:tc>
          <w:tcPr>
            <w:tcW w:w="1134" w:type="dxa"/>
            <w:tcBorders>
              <w:top w:val="nil"/>
              <w:left w:val="nil"/>
              <w:bottom w:val="single" w:sz="4" w:space="0" w:color="auto"/>
              <w:right w:val="single" w:sz="4" w:space="0" w:color="auto"/>
            </w:tcBorders>
            <w:shd w:val="clear" w:color="000000" w:fill="F2F2F2"/>
            <w:noWrap/>
            <w:vAlign w:val="center"/>
            <w:hideMark/>
          </w:tcPr>
          <w:p w14:paraId="50D22E7C" w14:textId="77777777" w:rsidR="00FE4C51" w:rsidRPr="00FE4C51" w:rsidRDefault="00FE4C51" w:rsidP="00FE4C51">
            <w:pPr>
              <w:rPr>
                <w:rFonts w:ascii="GHEA Grapalat" w:hAnsi="GHEA Grapalat" w:cs="Arial"/>
                <w:b/>
                <w:bCs/>
                <w:i/>
                <w:iCs/>
                <w:color w:val="000000"/>
              </w:rPr>
            </w:pPr>
            <w:r w:rsidRPr="00FE4C51">
              <w:rPr>
                <w:rFonts w:ascii="Calibri" w:hAnsi="Calibri" w:cs="Calibri"/>
                <w:b/>
                <w:bCs/>
                <w:i/>
                <w:iCs/>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2A4E1E25" w14:textId="77777777" w:rsidR="00FE4C51" w:rsidRPr="00FE4C51" w:rsidRDefault="00FE4C51" w:rsidP="00FE4C51">
            <w:pPr>
              <w:rPr>
                <w:rFonts w:ascii="GHEA Grapalat" w:hAnsi="GHEA Grapalat" w:cs="Arial"/>
                <w:b/>
                <w:bCs/>
                <w:i/>
                <w:iCs/>
                <w:color w:val="000000"/>
              </w:rPr>
            </w:pPr>
            <w:r w:rsidRPr="00FE4C51">
              <w:rPr>
                <w:rFonts w:ascii="Calibri" w:hAnsi="Calibri" w:cs="Calibri"/>
                <w:b/>
                <w:bCs/>
                <w:i/>
                <w:iCs/>
                <w:color w:val="000000"/>
              </w:rPr>
              <w:t> </w:t>
            </w:r>
          </w:p>
        </w:tc>
        <w:tc>
          <w:tcPr>
            <w:tcW w:w="1275" w:type="dxa"/>
            <w:tcBorders>
              <w:top w:val="nil"/>
              <w:left w:val="nil"/>
              <w:bottom w:val="single" w:sz="4" w:space="0" w:color="auto"/>
              <w:right w:val="single" w:sz="4" w:space="0" w:color="auto"/>
            </w:tcBorders>
            <w:shd w:val="clear" w:color="000000" w:fill="F2F2F2"/>
            <w:noWrap/>
            <w:vAlign w:val="center"/>
            <w:hideMark/>
          </w:tcPr>
          <w:p w14:paraId="11E735C7" w14:textId="77777777" w:rsidR="00FE4C51" w:rsidRPr="00FE4C51" w:rsidRDefault="00FE4C51" w:rsidP="00FE4C51">
            <w:pPr>
              <w:rPr>
                <w:rFonts w:ascii="GHEA Grapalat" w:hAnsi="GHEA Grapalat" w:cs="Arial"/>
                <w:b/>
                <w:bCs/>
                <w:i/>
                <w:iCs/>
                <w:color w:val="000000"/>
              </w:rPr>
            </w:pPr>
            <w:r w:rsidRPr="00FE4C51">
              <w:rPr>
                <w:rFonts w:ascii="Calibri" w:hAnsi="Calibri" w:cs="Calibri"/>
                <w:b/>
                <w:bCs/>
                <w:i/>
                <w:iCs/>
                <w:color w:val="000000"/>
              </w:rPr>
              <w:t> </w:t>
            </w:r>
          </w:p>
        </w:tc>
        <w:tc>
          <w:tcPr>
            <w:tcW w:w="1457" w:type="dxa"/>
            <w:tcBorders>
              <w:top w:val="nil"/>
              <w:left w:val="nil"/>
              <w:bottom w:val="single" w:sz="4" w:space="0" w:color="auto"/>
              <w:right w:val="single" w:sz="4" w:space="0" w:color="auto"/>
            </w:tcBorders>
            <w:shd w:val="clear" w:color="000000" w:fill="F2F2F2"/>
            <w:noWrap/>
            <w:vAlign w:val="center"/>
            <w:hideMark/>
          </w:tcPr>
          <w:p w14:paraId="6E06DFF1" w14:textId="77777777" w:rsidR="00FE4C51" w:rsidRPr="00FE4C51" w:rsidRDefault="00FE4C51" w:rsidP="00FE4C51">
            <w:pPr>
              <w:jc w:val="center"/>
              <w:rPr>
                <w:rFonts w:ascii="GHEA Grapalat" w:hAnsi="GHEA Grapalat" w:cs="Calibri"/>
                <w:b/>
                <w:bCs/>
                <w:color w:val="000000"/>
              </w:rPr>
            </w:pPr>
            <w:r w:rsidRPr="007402B8">
              <w:rPr>
                <w:rFonts w:ascii="GHEA Grapalat" w:hAnsi="GHEA Grapalat" w:cs="Calibri"/>
                <w:b/>
                <w:bCs/>
                <w:color w:val="000000"/>
                <w:sz w:val="28"/>
              </w:rPr>
              <w:t>7786644</w:t>
            </w:r>
          </w:p>
        </w:tc>
      </w:tr>
    </w:tbl>
    <w:p w14:paraId="796D72F6" w14:textId="77777777" w:rsidR="00A5742B" w:rsidRDefault="00A5742B" w:rsidP="00C402D4">
      <w:pPr>
        <w:rPr>
          <w:rFonts w:ascii="GHEA Grapalat" w:hAnsi="GHEA Grapalat" w:cs="Arial"/>
          <w:b/>
          <w:lang w:val="hy-AM"/>
        </w:rPr>
      </w:pPr>
    </w:p>
    <w:p w14:paraId="76E03848" w14:textId="77777777" w:rsidR="00A5742B" w:rsidRDefault="00A5742B" w:rsidP="00A5742B">
      <w:pPr>
        <w:jc w:val="center"/>
        <w:rPr>
          <w:rFonts w:ascii="GHEA Grapalat" w:hAnsi="GHEA Grapalat" w:cs="Arial"/>
          <w:b/>
          <w:lang w:val="hy-AM"/>
        </w:rPr>
      </w:pPr>
    </w:p>
    <w:p w14:paraId="534A4AD6" w14:textId="77777777" w:rsidR="00881DE7" w:rsidRDefault="00881DE7" w:rsidP="00A5742B">
      <w:pPr>
        <w:jc w:val="center"/>
        <w:rPr>
          <w:rFonts w:ascii="GHEA Grapalat" w:hAnsi="GHEA Grapalat" w:cs="Arial"/>
          <w:b/>
          <w:lang w:val="hy-AM"/>
        </w:rPr>
      </w:pPr>
    </w:p>
    <w:p w14:paraId="6425CB8E" w14:textId="77777777" w:rsidR="00881DE7" w:rsidRDefault="00881DE7" w:rsidP="00A5742B">
      <w:pPr>
        <w:jc w:val="center"/>
        <w:rPr>
          <w:rFonts w:ascii="GHEA Grapalat" w:hAnsi="GHEA Grapalat" w:cs="Arial"/>
          <w:b/>
          <w:lang w:val="hy-AM"/>
        </w:rPr>
      </w:pPr>
    </w:p>
    <w:p w14:paraId="12DC182C" w14:textId="77777777" w:rsidR="00A5742B" w:rsidRDefault="00A5742B" w:rsidP="00A5742B">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209806C2" w14:textId="77777777" w:rsidR="00A5742B" w:rsidRDefault="00A5742B" w:rsidP="00A5742B">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A5742B" w14:paraId="2F3945D5" w14:textId="77777777" w:rsidTr="00A442E0">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34811DA" w14:textId="77777777" w:rsidR="00A5742B" w:rsidRPr="000F4711" w:rsidRDefault="00A5742B" w:rsidP="00A442E0">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7EE195B5" w14:textId="77777777" w:rsidR="00A5742B" w:rsidRPr="000F4711" w:rsidRDefault="00A5742B" w:rsidP="00A442E0">
            <w:pPr>
              <w:rPr>
                <w:rFonts w:ascii="GHEA Grapalat" w:hAnsi="GHEA Grapalat"/>
                <w:sz w:val="20"/>
                <w:szCs w:val="20"/>
                <w:lang w:val="hy-AM"/>
              </w:rPr>
            </w:pPr>
            <w:r>
              <w:rPr>
                <w:rFonts w:ascii="GHEA Grapalat" w:hAnsi="GHEA Grapalat"/>
                <w:sz w:val="20"/>
                <w:szCs w:val="20"/>
              </w:rPr>
              <w:t>20</w:t>
            </w:r>
            <w:r>
              <w:rPr>
                <w:rFonts w:ascii="GHEA Grapalat" w:hAnsi="GHEA Grapalat"/>
                <w:sz w:val="20"/>
                <w:szCs w:val="20"/>
                <w:lang w:val="hy-AM"/>
              </w:rPr>
              <w:t xml:space="preserve"> աշխատանքային օրվա ընթացքում</w:t>
            </w:r>
          </w:p>
        </w:tc>
      </w:tr>
      <w:tr w:rsidR="00A5742B" w14:paraId="5813FE43" w14:textId="77777777" w:rsidTr="00A442E0">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EFC173A" w14:textId="77777777" w:rsidR="00A5742B" w:rsidRPr="00013015" w:rsidRDefault="00A5742B" w:rsidP="00A442E0">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A5742B" w:rsidRPr="00FF3717" w14:paraId="7DE52BD7" w14:textId="77777777" w:rsidTr="00A442E0">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0278A74F" w14:textId="77777777" w:rsidR="00A442E0" w:rsidRPr="00DD0073" w:rsidRDefault="00A5742B" w:rsidP="00A442E0">
            <w:pPr>
              <w:rPr>
                <w:rFonts w:ascii="GHEA Grapalat" w:hAnsi="GHEA Grapalat"/>
                <w:sz w:val="20"/>
                <w:szCs w:val="20"/>
                <w:lang w:val="hy-AM"/>
              </w:rPr>
            </w:pPr>
            <w:r w:rsidRPr="003E6D27">
              <w:rPr>
                <w:rFonts w:ascii="Sylfaen" w:hAnsi="Sylfaen"/>
                <w:color w:val="000000"/>
                <w:sz w:val="20"/>
                <w:szCs w:val="17"/>
                <w:lang w:val="hy-AM"/>
              </w:rPr>
              <w:t>*</w:t>
            </w:r>
            <w:r w:rsidR="00A442E0" w:rsidRPr="003E6D27">
              <w:rPr>
                <w:rFonts w:ascii="Sylfaen" w:hAnsi="Sylfaen"/>
                <w:color w:val="000000"/>
                <w:sz w:val="20"/>
                <w:szCs w:val="17"/>
                <w:lang w:val="hy-AM"/>
              </w:rPr>
              <w:t>*</w:t>
            </w:r>
            <w:r w:rsidR="00A442E0" w:rsidRPr="00DD0073">
              <w:rPr>
                <w:rFonts w:ascii="GHEA Grapalat" w:hAnsi="GHEA Grapalat"/>
                <w:sz w:val="20"/>
                <w:szCs w:val="20"/>
                <w:lang w:val="hy-AM"/>
              </w:rPr>
              <w:t xml:space="preserve">Մասնակիցը պետք է </w:t>
            </w:r>
            <w:r w:rsidR="00A442E0">
              <w:rPr>
                <w:rFonts w:ascii="GHEA Grapalat" w:hAnsi="GHEA Grapalat"/>
                <w:sz w:val="20"/>
                <w:szCs w:val="20"/>
                <w:lang w:val="hy-AM"/>
              </w:rPr>
              <w:t>ունենա</w:t>
            </w:r>
            <w:r w:rsidR="00A442E0" w:rsidRPr="00DD0073">
              <w:rPr>
                <w:rFonts w:ascii="GHEA Grapalat" w:hAnsi="GHEA Grapalat"/>
                <w:sz w:val="20"/>
                <w:szCs w:val="20"/>
                <w:lang w:val="hy-AM"/>
              </w:rPr>
              <w:t xml:space="preserve"> շինարարության իրականացման գործունեության լիցենզիա՝ ըստ քաղաքաշինության հետևյալ ոլորտների`</w:t>
            </w:r>
          </w:p>
          <w:p w14:paraId="69B73ADE" w14:textId="77777777" w:rsidR="00A442E0" w:rsidRDefault="00A442E0" w:rsidP="00A442E0">
            <w:pPr>
              <w:rPr>
                <w:rFonts w:ascii="GHEA Grapalat" w:hAnsi="GHEA Grapalat"/>
                <w:sz w:val="20"/>
                <w:szCs w:val="20"/>
                <w:lang w:val="hy-AM"/>
              </w:rPr>
            </w:pPr>
            <w:r w:rsidRPr="00DD0073">
              <w:rPr>
                <w:rFonts w:ascii="GHEA Grapalat" w:hAnsi="GHEA Grapalat"/>
                <w:sz w:val="20"/>
                <w:szCs w:val="20"/>
                <w:lang w:val="hy-AM"/>
              </w:rPr>
              <w:t>1) բնակելի (բացառությամբ ոչ ձեռնարկատիրական նպատակով կառուցվող անհատական բնակելի տների, ավտոտնակների, օժանդակ շինությունների, ինչպես նաև շինարարության թույլտվություն չպահանջող աշխատանքն</w:t>
            </w:r>
            <w:r>
              <w:rPr>
                <w:rFonts w:ascii="GHEA Grapalat" w:hAnsi="GHEA Grapalat"/>
                <w:sz w:val="20"/>
                <w:szCs w:val="20"/>
                <w:lang w:val="hy-AM"/>
              </w:rPr>
              <w:t>երի), հասարակական և արտադրական:</w:t>
            </w:r>
          </w:p>
          <w:p w14:paraId="351B930D" w14:textId="355A4732" w:rsidR="00A5742B" w:rsidRPr="003E6D27" w:rsidRDefault="00A442E0" w:rsidP="00A442E0">
            <w:pPr>
              <w:rPr>
                <w:rFonts w:ascii="GHEA Grapalat" w:hAnsi="GHEA Grapalat" w:cs="Sylfaen"/>
                <w:bCs/>
                <w:sz w:val="20"/>
                <w:szCs w:val="20"/>
                <w:lang w:val="hy-AM"/>
              </w:rPr>
            </w:pPr>
            <w:r w:rsidRPr="00DD0073">
              <w:rPr>
                <w:rFonts w:ascii="GHEA Grapalat" w:hAnsi="GHEA Grapalat"/>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A11385" w:rsidRPr="00FF3717" w14:paraId="1DC21A26" w14:textId="77777777" w:rsidTr="00A442E0">
        <w:trPr>
          <w:trHeight w:val="69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47EE5866" w14:textId="77777777" w:rsidR="00A11385" w:rsidRDefault="00A11385" w:rsidP="00A11385">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r w:rsidR="00A11385" w:rsidRPr="00E321E0" w14:paraId="3C3198C5" w14:textId="77777777" w:rsidTr="00A442E0">
        <w:trPr>
          <w:trHeight w:val="579"/>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3A71D628" w14:textId="77777777" w:rsidR="00A11385" w:rsidRPr="00DA4D43" w:rsidRDefault="00A11385" w:rsidP="00A11385">
            <w:pPr>
              <w:tabs>
                <w:tab w:val="left" w:pos="3030"/>
              </w:tabs>
              <w:rPr>
                <w:rFonts w:ascii="GHEA Grapalat" w:hAnsi="GHEA Grapalat" w:cs="Sylfaen"/>
                <w:bCs/>
                <w:sz w:val="20"/>
                <w:szCs w:val="20"/>
                <w:lang w:val="hy-AM"/>
              </w:rPr>
            </w:pPr>
            <w:r>
              <w:rPr>
                <w:rFonts w:ascii="GHEA Grapalat" w:hAnsi="GHEA Grapalat" w:cs="Sylfaen"/>
                <w:bCs/>
                <w:sz w:val="20"/>
                <w:szCs w:val="20"/>
                <w:lang w:val="hy-AM"/>
              </w:rPr>
              <w:t>Տ</w:t>
            </w:r>
            <w:r w:rsidRPr="00DA4D43">
              <w:rPr>
                <w:rFonts w:ascii="GHEA Grapalat" w:hAnsi="GHEA Grapalat" w:cs="Sylfaen"/>
                <w:bCs/>
                <w:sz w:val="20"/>
                <w:szCs w:val="20"/>
                <w:lang w:val="hy-AM"/>
              </w:rPr>
              <w:t>եսաձայնագրման սարքերի</w:t>
            </w:r>
            <w:r>
              <w:rPr>
                <w:rFonts w:ascii="GHEA Grapalat" w:hAnsi="GHEA Grapalat" w:cs="Sylfaen"/>
                <w:bCs/>
                <w:sz w:val="20"/>
                <w:szCs w:val="20"/>
                <w:lang w:val="hy-AM"/>
              </w:rPr>
              <w:t xml:space="preserve"> առկայություն</w:t>
            </w:r>
          </w:p>
        </w:tc>
      </w:tr>
    </w:tbl>
    <w:p w14:paraId="0975FCF8" w14:textId="77777777" w:rsidR="00A5742B" w:rsidRDefault="00A5742B" w:rsidP="00BD13CE">
      <w:pPr>
        <w:pStyle w:val="NormalWeb"/>
        <w:shd w:val="clear" w:color="auto" w:fill="FFFFFF"/>
        <w:spacing w:after="0"/>
        <w:ind w:firstLine="450"/>
        <w:jc w:val="both"/>
        <w:rPr>
          <w:rFonts w:ascii="GHEA Grapalat" w:hAnsi="GHEA Grapalat"/>
          <w:color w:val="000000"/>
          <w:lang w:val="hy-AM"/>
        </w:rPr>
      </w:pPr>
      <w:r>
        <w:rPr>
          <w:rFonts w:ascii="GHEA Grapalat" w:hAnsi="GHEA Grapalat" w:cs="Sylfaen"/>
          <w:sz w:val="20"/>
          <w:szCs w:val="20"/>
          <w:lang w:val="hy-AM"/>
        </w:rPr>
        <w:t>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Fonts w:ascii="GHEA Grapalat" w:hAnsi="GHEA Grapalat" w:cs="Sylfaen"/>
          <w:sz w:val="20"/>
          <w:szCs w:val="20"/>
          <w:vertAlign w:val="superscript"/>
          <w:lang w:val="hy-AM"/>
        </w:rPr>
        <w:t>31</w:t>
      </w:r>
      <w:r>
        <w:rPr>
          <w:rFonts w:ascii="GHEA Grapalat" w:hAnsi="GHEA Grapalat"/>
          <w:color w:val="000000"/>
          <w:vertAlign w:val="superscript"/>
          <w:lang w:val="hy-AM"/>
        </w:rPr>
        <w:t>.1</w:t>
      </w:r>
      <w:r>
        <w:rPr>
          <w:rFonts w:ascii="GHEA Grapalat" w:hAnsi="GHEA Grapalat"/>
          <w:color w:val="000000"/>
          <w:lang w:val="hy-AM"/>
        </w:rPr>
        <w:t>.</w:t>
      </w:r>
    </w:p>
    <w:p w14:paraId="6E68588B" w14:textId="1EB6C32F" w:rsidR="00A5742B" w:rsidRPr="00E6597C" w:rsidRDefault="00A5742B" w:rsidP="00A5742B">
      <w:pPr>
        <w:rPr>
          <w:rFonts w:ascii="GHEA Grapalat" w:hAnsi="GHEA Grapalat"/>
          <w:i/>
          <w:lang w:val="pt-BR"/>
        </w:rPr>
      </w:pPr>
      <w:r w:rsidRPr="00E6597C">
        <w:rPr>
          <w:rFonts w:ascii="GHEA Grapalat" w:hAnsi="GHEA Grapalat" w:cs="Sylfaen"/>
          <w:sz w:val="22"/>
          <w:szCs w:val="22"/>
          <w:lang w:val="af-ZA"/>
        </w:rPr>
        <w:t xml:space="preserve">* </w:t>
      </w:r>
      <w:r w:rsidRPr="00B4734E">
        <w:rPr>
          <w:rFonts w:ascii="GHEA Grapalat" w:hAnsi="GHEA Grapalat" w:cs="Sylfaen"/>
          <w:b/>
          <w:sz w:val="22"/>
          <w:szCs w:val="22"/>
          <w:lang w:val="af-ZA"/>
        </w:rPr>
        <w:t xml:space="preserve">Կապալառուն աշխատանքները կատարում է ք. Երևան </w:t>
      </w:r>
      <w:r w:rsidR="00B4734E" w:rsidRPr="00B4734E">
        <w:rPr>
          <w:rFonts w:ascii="GHEA Grapalat" w:hAnsi="GHEA Grapalat" w:cs="Sylfaen"/>
          <w:b/>
          <w:sz w:val="22"/>
          <w:szCs w:val="22"/>
          <w:lang w:val="af-ZA"/>
        </w:rPr>
        <w:t xml:space="preserve">Բուզանդի 1/4 </w:t>
      </w:r>
      <w:r w:rsidRPr="00B4734E">
        <w:rPr>
          <w:rFonts w:ascii="GHEA Grapalat" w:hAnsi="GHEA Grapalat" w:cs="Sylfaen"/>
          <w:b/>
          <w:sz w:val="22"/>
          <w:szCs w:val="22"/>
          <w:lang w:val="af-ZA"/>
        </w:rPr>
        <w:t>հասցեում</w:t>
      </w:r>
      <w:r w:rsidRPr="00E6597C">
        <w:rPr>
          <w:rFonts w:ascii="GHEA Grapalat" w:hAnsi="GHEA Grapalat" w:cs="Sylfaen"/>
          <w:sz w:val="22"/>
          <w:szCs w:val="22"/>
          <w:lang w:val="af-ZA"/>
        </w:rPr>
        <w:t>:</w:t>
      </w:r>
    </w:p>
    <w:p w14:paraId="3AC77134" w14:textId="77777777" w:rsidR="00A5742B" w:rsidRDefault="00A5742B" w:rsidP="00A5742B">
      <w:pPr>
        <w:pStyle w:val="NormalWeb"/>
        <w:shd w:val="clear" w:color="auto" w:fill="FFFFFF"/>
        <w:spacing w:after="0"/>
        <w:ind w:left="-450" w:firstLine="450"/>
        <w:jc w:val="both"/>
        <w:rPr>
          <w:rFonts w:ascii="GHEA Grapalat" w:hAnsi="GHEA Grapalat"/>
          <w:color w:val="000000"/>
          <w:lang w:val="hy-AM"/>
        </w:rPr>
      </w:pPr>
    </w:p>
    <w:p w14:paraId="104EB960" w14:textId="77777777" w:rsidR="00A5742B" w:rsidRDefault="00A5742B" w:rsidP="00A5742B">
      <w:pPr>
        <w:pStyle w:val="NormalWeb"/>
        <w:shd w:val="clear" w:color="auto" w:fill="FFFFFF"/>
        <w:spacing w:after="0"/>
        <w:ind w:left="-450" w:firstLine="450"/>
        <w:jc w:val="both"/>
        <w:rPr>
          <w:rFonts w:ascii="GHEA Grapalat" w:hAnsi="GHEA Grapalat"/>
          <w:color w:val="000000"/>
          <w:lang w:val="hy-AM"/>
        </w:rPr>
      </w:pPr>
    </w:p>
    <w:p w14:paraId="5DD782BA" w14:textId="77777777" w:rsidR="00E26664" w:rsidRDefault="00E26664" w:rsidP="00A5742B">
      <w:pPr>
        <w:pStyle w:val="NormalWeb"/>
        <w:shd w:val="clear" w:color="auto" w:fill="FFFFFF"/>
        <w:spacing w:after="0"/>
        <w:ind w:left="-450" w:firstLine="450"/>
        <w:jc w:val="both"/>
        <w:rPr>
          <w:rFonts w:ascii="GHEA Grapalat" w:hAnsi="GHEA Grapalat"/>
          <w:color w:val="000000"/>
          <w:lang w:val="hy-AM"/>
        </w:rPr>
      </w:pPr>
    </w:p>
    <w:p w14:paraId="409803BF" w14:textId="77777777" w:rsidR="00E26664" w:rsidRDefault="00E26664" w:rsidP="00A5742B">
      <w:pPr>
        <w:pStyle w:val="NormalWeb"/>
        <w:shd w:val="clear" w:color="auto" w:fill="FFFFFF"/>
        <w:spacing w:after="0"/>
        <w:ind w:left="-450" w:firstLine="450"/>
        <w:jc w:val="both"/>
        <w:rPr>
          <w:rFonts w:ascii="GHEA Grapalat" w:hAnsi="GHEA Grapalat"/>
          <w:color w:val="000000"/>
          <w:lang w:val="hy-AM"/>
        </w:rPr>
      </w:pPr>
    </w:p>
    <w:p w14:paraId="372A576A" w14:textId="77777777" w:rsidR="00A5742B" w:rsidRDefault="00A5742B" w:rsidP="00A5742B">
      <w:pPr>
        <w:pStyle w:val="NormalWeb"/>
        <w:shd w:val="clear" w:color="auto" w:fill="FFFFFF"/>
        <w:spacing w:after="0"/>
        <w:ind w:left="-450" w:firstLine="450"/>
        <w:jc w:val="both"/>
        <w:rPr>
          <w:rFonts w:ascii="GHEA Grapalat" w:hAnsi="GHEA Grapalat"/>
          <w:color w:val="000000"/>
          <w:lang w:val="hy-AM"/>
        </w:rPr>
      </w:pPr>
    </w:p>
    <w:tbl>
      <w:tblPr>
        <w:tblW w:w="9653" w:type="dxa"/>
        <w:jc w:val="center"/>
        <w:tblLayout w:type="fixed"/>
        <w:tblLook w:val="0000" w:firstRow="0" w:lastRow="0" w:firstColumn="0" w:lastColumn="0" w:noHBand="0" w:noVBand="0"/>
      </w:tblPr>
      <w:tblGrid>
        <w:gridCol w:w="4543"/>
        <w:gridCol w:w="761"/>
        <w:gridCol w:w="4349"/>
      </w:tblGrid>
      <w:tr w:rsidR="00A5742B" w:rsidRPr="00FB1EC7" w14:paraId="3C6214CA" w14:textId="77777777" w:rsidTr="00FE4C51">
        <w:trPr>
          <w:trHeight w:val="1270"/>
          <w:jc w:val="center"/>
        </w:trPr>
        <w:tc>
          <w:tcPr>
            <w:tcW w:w="4543" w:type="dxa"/>
          </w:tcPr>
          <w:p w14:paraId="0E7669F3" w14:textId="77777777" w:rsidR="00A5742B" w:rsidRPr="00FB1EC7" w:rsidRDefault="00A5742B" w:rsidP="00A442E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620C4BF5" w14:textId="77777777" w:rsidR="00A5742B" w:rsidRPr="00FB1EC7" w:rsidRDefault="00A5742B" w:rsidP="00A442E0">
            <w:pPr>
              <w:rPr>
                <w:rFonts w:ascii="GHEA Grapalat" w:hAnsi="GHEA Grapalat"/>
                <w:lang w:val="ru-RU"/>
              </w:rPr>
            </w:pPr>
          </w:p>
          <w:p w14:paraId="0CCAEC9E" w14:textId="77777777" w:rsidR="00A5742B" w:rsidRPr="00FB1EC7" w:rsidRDefault="00A5742B" w:rsidP="00A442E0">
            <w:pPr>
              <w:jc w:val="center"/>
              <w:rPr>
                <w:rFonts w:ascii="GHEA Grapalat" w:hAnsi="GHEA Grapalat"/>
                <w:lang w:val="ru-RU"/>
              </w:rPr>
            </w:pPr>
            <w:r w:rsidRPr="00FB1EC7">
              <w:rPr>
                <w:rFonts w:ascii="GHEA Grapalat" w:hAnsi="GHEA Grapalat"/>
                <w:lang w:val="ru-RU"/>
              </w:rPr>
              <w:t>---------------------------------</w:t>
            </w:r>
          </w:p>
          <w:p w14:paraId="5FE4317A" w14:textId="77777777" w:rsidR="00A5742B" w:rsidRPr="00FB1EC7" w:rsidRDefault="00A5742B" w:rsidP="00A442E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4B0B7B" w14:textId="77777777" w:rsidR="00A5742B" w:rsidRPr="00FB1EC7" w:rsidRDefault="00A5742B" w:rsidP="00A442E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1" w:type="dxa"/>
          </w:tcPr>
          <w:p w14:paraId="6A0458AE" w14:textId="77777777" w:rsidR="00A5742B" w:rsidRPr="00FB1EC7" w:rsidRDefault="00A5742B" w:rsidP="00A442E0">
            <w:pPr>
              <w:spacing w:line="360" w:lineRule="auto"/>
              <w:jc w:val="center"/>
              <w:rPr>
                <w:rFonts w:ascii="GHEA Grapalat" w:hAnsi="GHEA Grapalat"/>
                <w:lang w:val="ru-RU"/>
              </w:rPr>
            </w:pPr>
          </w:p>
        </w:tc>
        <w:tc>
          <w:tcPr>
            <w:tcW w:w="4349" w:type="dxa"/>
          </w:tcPr>
          <w:p w14:paraId="43CAF3BC" w14:textId="77777777" w:rsidR="00A5742B" w:rsidRPr="00FB1EC7" w:rsidRDefault="00A5742B" w:rsidP="00A442E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ED90FA6" w14:textId="77777777" w:rsidR="00A5742B" w:rsidRPr="00FB1EC7" w:rsidRDefault="00A5742B" w:rsidP="00A442E0">
            <w:pPr>
              <w:jc w:val="center"/>
              <w:rPr>
                <w:rFonts w:ascii="GHEA Grapalat" w:hAnsi="GHEA Grapalat"/>
                <w:lang w:val="ru-RU"/>
              </w:rPr>
            </w:pPr>
          </w:p>
          <w:p w14:paraId="183A4499" w14:textId="77777777" w:rsidR="00A5742B" w:rsidRPr="00FB1EC7" w:rsidRDefault="00A5742B" w:rsidP="00A442E0">
            <w:pPr>
              <w:jc w:val="center"/>
              <w:rPr>
                <w:rFonts w:ascii="GHEA Grapalat" w:hAnsi="GHEA Grapalat"/>
                <w:lang w:val="ru-RU"/>
              </w:rPr>
            </w:pPr>
            <w:r w:rsidRPr="00FB1EC7">
              <w:rPr>
                <w:rFonts w:ascii="GHEA Grapalat" w:hAnsi="GHEA Grapalat"/>
                <w:lang w:val="ru-RU"/>
              </w:rPr>
              <w:t>---------------------------------</w:t>
            </w:r>
          </w:p>
          <w:p w14:paraId="0E666DA3" w14:textId="77777777" w:rsidR="00A5742B" w:rsidRPr="00FB1EC7" w:rsidRDefault="00A5742B" w:rsidP="00A442E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A88C7B5" w14:textId="77777777" w:rsidR="00A5742B" w:rsidRPr="00FB1EC7" w:rsidRDefault="00A5742B" w:rsidP="00A442E0">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19C45F67" w14:textId="77777777" w:rsidR="00A5742B" w:rsidRDefault="00A5742B" w:rsidP="00A5742B">
      <w:pPr>
        <w:ind w:firstLine="567"/>
        <w:jc w:val="right"/>
        <w:rPr>
          <w:rFonts w:ascii="GHEA Grapalat" w:hAnsi="GHEA Grapalat" w:cs="Sylfaen"/>
          <w:i/>
          <w:sz w:val="20"/>
          <w:szCs w:val="20"/>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3F10D725" w14:textId="77777777" w:rsidR="00F02279" w:rsidRDefault="00F02279" w:rsidP="009D1D81">
      <w:pPr>
        <w:rPr>
          <w:rFonts w:ascii="GHEA Grapalat" w:hAnsi="GHEA Grapalat"/>
          <w:i/>
          <w:lang w:val="pt-BR"/>
        </w:rPr>
      </w:pPr>
    </w:p>
    <w:p w14:paraId="1899021F" w14:textId="77777777" w:rsidR="009D1D81" w:rsidRPr="00E6597C" w:rsidRDefault="009D1D81" w:rsidP="009D1D81">
      <w:pPr>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0628B8C4"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A233DA">
        <w:rPr>
          <w:rFonts w:ascii="GHEA Grapalat" w:hAnsi="GHEA Grapalat"/>
          <w:i/>
          <w:sz w:val="20"/>
          <w:szCs w:val="20"/>
          <w:lang w:val="pt-BR"/>
        </w:rPr>
        <w:t>24</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15BD7F08" w:rsidR="00F02279" w:rsidRPr="00E6597C" w:rsidRDefault="00A233DA" w:rsidP="00F02279">
      <w:pPr>
        <w:jc w:val="right"/>
        <w:rPr>
          <w:rFonts w:ascii="GHEA Grapalat" w:hAnsi="GHEA Grapalat" w:cs="Arial"/>
          <w:i/>
          <w:sz w:val="20"/>
          <w:szCs w:val="20"/>
          <w:lang w:val="pt-BR"/>
        </w:rPr>
      </w:pPr>
      <w:r w:rsidRPr="00DA47D0">
        <w:rPr>
          <w:rFonts w:ascii="Sylfaen" w:hAnsi="Sylfaen"/>
          <w:b/>
          <w:sz w:val="22"/>
          <w:lang w:val="af-ZA"/>
        </w:rPr>
        <w:t>ԵՔԼ-ԲՄԱՇՁԲ-2</w:t>
      </w:r>
      <w:r>
        <w:rPr>
          <w:rFonts w:ascii="Sylfaen" w:hAnsi="Sylfaen"/>
          <w:b/>
          <w:sz w:val="22"/>
          <w:lang w:val="af-ZA"/>
        </w:rPr>
        <w:t>4</w:t>
      </w:r>
      <w:r w:rsidR="00B4734E">
        <w:rPr>
          <w:rFonts w:ascii="Sylfaen" w:hAnsi="Sylfaen"/>
          <w:b/>
          <w:sz w:val="22"/>
          <w:lang w:val="af-ZA"/>
        </w:rPr>
        <w:t>/</w:t>
      </w:r>
      <w:r w:rsidR="00084993">
        <w:rPr>
          <w:rFonts w:ascii="Sylfaen" w:hAnsi="Sylfaen"/>
          <w:b/>
          <w:sz w:val="22"/>
          <w:lang w:val="af-ZA"/>
        </w:rPr>
        <w:t>4</w:t>
      </w:r>
      <w:r w:rsidR="004F0FD2">
        <w:rPr>
          <w:rFonts w:ascii="Sylfaen" w:hAnsi="Sylfaen"/>
          <w:b/>
          <w:sz w:val="22"/>
          <w:lang w:val="af-ZA"/>
        </w:rPr>
        <w:t xml:space="preserve"> </w:t>
      </w:r>
      <w:r>
        <w:rPr>
          <w:rFonts w:ascii="Sylfaen" w:hAnsi="Sylfaen"/>
          <w:b/>
          <w:sz w:val="22"/>
          <w:lang w:val="af-ZA"/>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Default="00F02279" w:rsidP="00F02279">
      <w:pPr>
        <w:jc w:val="center"/>
        <w:rPr>
          <w:rFonts w:ascii="GHEA Grapalat" w:hAnsi="GHEA Grapalat" w:cs="Sylfaen"/>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B0E6CAE" w14:textId="77777777" w:rsidR="004F0FD2" w:rsidRPr="000117CC" w:rsidRDefault="004F0FD2" w:rsidP="00F02279">
      <w:pPr>
        <w:jc w:val="center"/>
        <w:rPr>
          <w:rFonts w:ascii="GHEA Grapalat" w:hAnsi="GHEA Grapalat"/>
          <w:b/>
          <w:sz w:val="20"/>
          <w:szCs w:val="20"/>
          <w:lang w:val="hy-AM"/>
        </w:rPr>
      </w:pPr>
    </w:p>
    <w:p w14:paraId="7A3699F1" w14:textId="6B1F0A62" w:rsidR="00F02279" w:rsidRPr="004F0FD2" w:rsidRDefault="00D35B33" w:rsidP="00F02279">
      <w:pPr>
        <w:ind w:firstLine="567"/>
        <w:jc w:val="center"/>
        <w:rPr>
          <w:rFonts w:ascii="GHEA Grapalat" w:hAnsi="GHEA Grapalat"/>
          <w:b/>
          <w:lang w:val="af-ZA"/>
        </w:rPr>
      </w:pPr>
      <w:r w:rsidRPr="00167461">
        <w:rPr>
          <w:rFonts w:ascii="Arial" w:hAnsi="Arial" w:cs="Arial"/>
          <w:b/>
          <w:bCs/>
          <w:color w:val="000000"/>
          <w:sz w:val="22"/>
          <w:szCs w:val="22"/>
          <w:lang w:val="hy-AM"/>
        </w:rPr>
        <w:t>«Երքաղլույս» ՓԲԸ-ի</w:t>
      </w:r>
      <w:r w:rsidRPr="000A2EF5">
        <w:rPr>
          <w:rFonts w:ascii="GHEA Grapalat" w:hAnsi="GHEA Grapalat" w:cs="Sylfaen"/>
          <w:b/>
          <w:sz w:val="20"/>
          <w:szCs w:val="20"/>
          <w:lang w:val="pt-BR"/>
        </w:rPr>
        <w:t xml:space="preserve"> </w:t>
      </w:r>
      <w:r w:rsidR="004F0FD2" w:rsidRPr="00870998">
        <w:rPr>
          <w:rFonts w:ascii="GHEA Grapalat" w:hAnsi="GHEA Grapalat"/>
          <w:b/>
          <w:lang w:val="af-ZA"/>
        </w:rPr>
        <w:t>գրասենյակի ընթացիկ նորոգման աշխատանքների</w:t>
      </w:r>
      <w:r w:rsidR="004F0FD2" w:rsidRPr="004F0FD2">
        <w:rPr>
          <w:rFonts w:ascii="GHEA Grapalat" w:hAnsi="GHEA Grapalat"/>
          <w:b/>
          <w:lang w:val="af-ZA"/>
        </w:rPr>
        <w:t xml:space="preserve"> </w:t>
      </w:r>
      <w:r w:rsidRPr="004F0FD2">
        <w:rPr>
          <w:rFonts w:ascii="GHEA Grapalat" w:hAnsi="GHEA Grapalat"/>
          <w:b/>
          <w:lang w:val="af-ZA"/>
        </w:rPr>
        <w:t xml:space="preserve">կատարման </w:t>
      </w:r>
    </w:p>
    <w:p w14:paraId="1B41CE31" w14:textId="77777777" w:rsidR="00D35B33" w:rsidRPr="00167461" w:rsidRDefault="00D35B33" w:rsidP="00F02279">
      <w:pPr>
        <w:ind w:firstLine="567"/>
        <w:jc w:val="center"/>
        <w:rPr>
          <w:rFonts w:ascii="Arial" w:hAnsi="Arial" w:cs="Arial"/>
          <w:b/>
          <w:bCs/>
          <w:color w:val="000000"/>
          <w:sz w:val="22"/>
          <w:szCs w:val="22"/>
          <w:lang w:val="hy-AM"/>
        </w:rPr>
      </w:pPr>
    </w:p>
    <w:p w14:paraId="468FEBC4" w14:textId="77777777" w:rsidR="00D35B33" w:rsidRPr="00167461" w:rsidRDefault="00D35B33" w:rsidP="00F02279">
      <w:pPr>
        <w:ind w:firstLine="567"/>
        <w:jc w:val="center"/>
        <w:rPr>
          <w:rFonts w:ascii="Arial" w:hAnsi="Arial" w:cs="Arial"/>
          <w:b/>
          <w:bCs/>
          <w:color w:val="000000"/>
          <w:sz w:val="22"/>
          <w:szCs w:val="22"/>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35"/>
        <w:gridCol w:w="2970"/>
        <w:gridCol w:w="3150"/>
      </w:tblGrid>
      <w:tr w:rsidR="00A442E0" w:rsidRPr="006838F6" w14:paraId="42E72448" w14:textId="77777777" w:rsidTr="00A442E0">
        <w:trPr>
          <w:cantSplit/>
          <w:trHeight w:val="564"/>
          <w:jc w:val="center"/>
        </w:trPr>
        <w:tc>
          <w:tcPr>
            <w:tcW w:w="540" w:type="dxa"/>
            <w:vMerge w:val="restart"/>
            <w:vAlign w:val="center"/>
          </w:tcPr>
          <w:p w14:paraId="2C7644AD" w14:textId="77777777" w:rsidR="00A442E0" w:rsidRPr="006838F6" w:rsidRDefault="00A442E0" w:rsidP="00A442E0">
            <w:pPr>
              <w:jc w:val="center"/>
              <w:rPr>
                <w:rFonts w:ascii="GHEA Grapalat" w:hAnsi="GHEA Grapalat"/>
                <w:sz w:val="20"/>
                <w:szCs w:val="20"/>
                <w:lang w:val="pt-BR"/>
              </w:rPr>
            </w:pPr>
            <w:r w:rsidRPr="006838F6">
              <w:rPr>
                <w:rFonts w:ascii="GHEA Grapalat" w:hAnsi="GHEA Grapalat"/>
                <w:sz w:val="20"/>
                <w:szCs w:val="20"/>
                <w:lang w:val="pt-BR"/>
              </w:rPr>
              <w:t xml:space="preserve">N </w:t>
            </w:r>
            <w:r w:rsidRPr="006838F6">
              <w:rPr>
                <w:rFonts w:ascii="GHEA Grapalat" w:hAnsi="GHEA Grapalat" w:cs="Sylfaen"/>
                <w:sz w:val="20"/>
                <w:szCs w:val="20"/>
                <w:lang w:val="pt-BR"/>
              </w:rPr>
              <w:t>ը</w:t>
            </w:r>
            <w:r w:rsidRPr="006838F6">
              <w:rPr>
                <w:rFonts w:ascii="GHEA Grapalat" w:hAnsi="GHEA Grapalat" w:cs="Arial"/>
                <w:sz w:val="20"/>
                <w:szCs w:val="20"/>
                <w:lang w:val="pt-BR"/>
              </w:rPr>
              <w:t>/</w:t>
            </w:r>
            <w:r w:rsidRPr="006838F6">
              <w:rPr>
                <w:rFonts w:ascii="GHEA Grapalat" w:hAnsi="GHEA Grapalat" w:cs="Sylfaen"/>
                <w:sz w:val="20"/>
                <w:szCs w:val="20"/>
                <w:lang w:val="pt-BR"/>
              </w:rPr>
              <w:t>կ</w:t>
            </w:r>
          </w:p>
        </w:tc>
        <w:tc>
          <w:tcPr>
            <w:tcW w:w="3235" w:type="dxa"/>
            <w:vMerge w:val="restart"/>
            <w:vAlign w:val="center"/>
          </w:tcPr>
          <w:p w14:paraId="50357BE3" w14:textId="77777777" w:rsidR="00A442E0" w:rsidRPr="006838F6" w:rsidRDefault="00A442E0" w:rsidP="00A442E0">
            <w:pPr>
              <w:jc w:val="center"/>
              <w:rPr>
                <w:rFonts w:ascii="GHEA Grapalat" w:hAnsi="GHEA Grapalat"/>
                <w:sz w:val="20"/>
                <w:szCs w:val="20"/>
                <w:lang w:val="pt-BR"/>
              </w:rPr>
            </w:pPr>
            <w:r w:rsidRPr="006838F6">
              <w:rPr>
                <w:rFonts w:ascii="GHEA Grapalat" w:hAnsi="GHEA Grapalat" w:cs="Sylfaen"/>
                <w:sz w:val="20"/>
                <w:szCs w:val="20"/>
                <w:lang w:val="pt-BR"/>
              </w:rPr>
              <w:t>Կապալառուի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կողմից</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կատարվելիք</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աշխատանքների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առանձին</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տեսակների</w:t>
            </w:r>
          </w:p>
          <w:p w14:paraId="2EDE818B" w14:textId="77777777" w:rsidR="00A442E0" w:rsidRPr="006838F6" w:rsidRDefault="00A442E0" w:rsidP="00A442E0">
            <w:pPr>
              <w:jc w:val="center"/>
              <w:rPr>
                <w:rFonts w:ascii="GHEA Grapalat" w:hAnsi="GHEA Grapalat"/>
                <w:sz w:val="20"/>
                <w:szCs w:val="20"/>
                <w:lang w:val="pt-BR"/>
              </w:rPr>
            </w:pPr>
            <w:r w:rsidRPr="006838F6">
              <w:rPr>
                <w:rFonts w:ascii="GHEA Grapalat" w:hAnsi="GHEA Grapalat" w:cs="Sylfaen"/>
                <w:sz w:val="20"/>
                <w:szCs w:val="20"/>
                <w:lang w:val="pt-BR"/>
              </w:rPr>
              <w:t>անվանումներ</w:t>
            </w:r>
          </w:p>
        </w:tc>
        <w:tc>
          <w:tcPr>
            <w:tcW w:w="6120" w:type="dxa"/>
            <w:gridSpan w:val="2"/>
            <w:vAlign w:val="center"/>
          </w:tcPr>
          <w:p w14:paraId="291C6F50" w14:textId="77777777" w:rsidR="00A442E0" w:rsidRPr="006838F6" w:rsidRDefault="00A442E0" w:rsidP="00A442E0">
            <w:pPr>
              <w:jc w:val="center"/>
              <w:rPr>
                <w:rFonts w:ascii="GHEA Grapalat" w:hAnsi="GHEA Grapalat"/>
                <w:sz w:val="20"/>
                <w:szCs w:val="20"/>
                <w:lang w:val="pt-BR"/>
              </w:rPr>
            </w:pPr>
            <w:r w:rsidRPr="006838F6">
              <w:rPr>
                <w:rFonts w:ascii="GHEA Grapalat" w:hAnsi="GHEA Grapalat" w:cs="Sylfaen"/>
                <w:sz w:val="20"/>
                <w:szCs w:val="20"/>
                <w:lang w:val="pt-BR"/>
              </w:rPr>
              <w:t>Աշխատանքների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կատարման</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ժամկետը**</w:t>
            </w:r>
          </w:p>
        </w:tc>
      </w:tr>
      <w:tr w:rsidR="00A442E0" w:rsidRPr="00EF6939" w14:paraId="7C32A9BF" w14:textId="77777777" w:rsidTr="00A442E0">
        <w:trPr>
          <w:cantSplit/>
          <w:trHeight w:val="586"/>
          <w:jc w:val="center"/>
        </w:trPr>
        <w:tc>
          <w:tcPr>
            <w:tcW w:w="540" w:type="dxa"/>
            <w:vMerge/>
            <w:vAlign w:val="center"/>
          </w:tcPr>
          <w:p w14:paraId="3867BE4A" w14:textId="77777777" w:rsidR="00A442E0" w:rsidRPr="006838F6" w:rsidRDefault="00A442E0" w:rsidP="00A442E0">
            <w:pPr>
              <w:jc w:val="both"/>
              <w:rPr>
                <w:rFonts w:ascii="GHEA Grapalat" w:hAnsi="GHEA Grapalat"/>
                <w:sz w:val="20"/>
                <w:szCs w:val="20"/>
                <w:lang w:val="pt-BR"/>
              </w:rPr>
            </w:pPr>
          </w:p>
        </w:tc>
        <w:tc>
          <w:tcPr>
            <w:tcW w:w="3235" w:type="dxa"/>
            <w:vMerge/>
          </w:tcPr>
          <w:p w14:paraId="7EFBF871" w14:textId="77777777" w:rsidR="00A442E0" w:rsidRPr="006838F6" w:rsidRDefault="00A442E0" w:rsidP="00A442E0">
            <w:pPr>
              <w:rPr>
                <w:rFonts w:ascii="GHEA Grapalat" w:hAnsi="GHEA Grapalat"/>
                <w:sz w:val="20"/>
                <w:szCs w:val="20"/>
                <w:lang w:val="pt-BR"/>
              </w:rPr>
            </w:pPr>
          </w:p>
        </w:tc>
        <w:tc>
          <w:tcPr>
            <w:tcW w:w="2970" w:type="dxa"/>
            <w:vAlign w:val="center"/>
          </w:tcPr>
          <w:p w14:paraId="237705E8" w14:textId="77777777" w:rsidR="00A442E0" w:rsidRPr="006838F6" w:rsidRDefault="00A442E0" w:rsidP="00A442E0">
            <w:pPr>
              <w:jc w:val="center"/>
              <w:rPr>
                <w:rFonts w:ascii="GHEA Grapalat" w:hAnsi="GHEA Grapalat"/>
                <w:sz w:val="20"/>
                <w:szCs w:val="20"/>
                <w:lang w:val="pt-BR"/>
              </w:rPr>
            </w:pPr>
            <w:r w:rsidRPr="006838F6">
              <w:rPr>
                <w:rFonts w:ascii="GHEA Grapalat" w:hAnsi="GHEA Grapalat" w:cs="Sylfaen"/>
                <w:sz w:val="20"/>
                <w:szCs w:val="20"/>
                <w:lang w:val="pt-BR"/>
              </w:rPr>
              <w:t>Սկիզբը</w:t>
            </w:r>
          </w:p>
        </w:tc>
        <w:tc>
          <w:tcPr>
            <w:tcW w:w="3150" w:type="dxa"/>
            <w:vAlign w:val="center"/>
          </w:tcPr>
          <w:p w14:paraId="282A5CB1" w14:textId="77777777" w:rsidR="00A442E0" w:rsidRPr="006838F6" w:rsidRDefault="00A442E0" w:rsidP="00A442E0">
            <w:pPr>
              <w:jc w:val="center"/>
              <w:rPr>
                <w:rFonts w:ascii="GHEA Grapalat" w:hAnsi="GHEA Grapalat"/>
                <w:sz w:val="20"/>
                <w:szCs w:val="20"/>
                <w:lang w:val="pt-BR"/>
              </w:rPr>
            </w:pPr>
            <w:r w:rsidRPr="006838F6">
              <w:rPr>
                <w:rFonts w:ascii="GHEA Grapalat" w:hAnsi="GHEA Grapalat" w:cs="Sylfaen"/>
                <w:sz w:val="20"/>
                <w:szCs w:val="20"/>
                <w:lang w:val="pt-BR"/>
              </w:rPr>
              <w:t>Ավարտը</w:t>
            </w:r>
          </w:p>
        </w:tc>
      </w:tr>
      <w:tr w:rsidR="003649ED" w:rsidRPr="00DF3C47" w14:paraId="29C9682F" w14:textId="77777777" w:rsidTr="003649ED">
        <w:trPr>
          <w:trHeight w:val="2753"/>
          <w:jc w:val="center"/>
        </w:trPr>
        <w:tc>
          <w:tcPr>
            <w:tcW w:w="540" w:type="dxa"/>
            <w:vAlign w:val="center"/>
          </w:tcPr>
          <w:p w14:paraId="3EA6EE1C" w14:textId="77777777" w:rsidR="003649ED" w:rsidRPr="00930DEA" w:rsidRDefault="003649ED" w:rsidP="003649ED">
            <w:pPr>
              <w:jc w:val="center"/>
              <w:rPr>
                <w:rFonts w:ascii="GHEA Grapalat" w:hAnsi="GHEA Grapalat"/>
                <w:sz w:val="20"/>
                <w:szCs w:val="20"/>
                <w:lang w:val="pt-BR"/>
              </w:rPr>
            </w:pPr>
            <w:r w:rsidRPr="00930DEA">
              <w:rPr>
                <w:rFonts w:ascii="GHEA Grapalat" w:hAnsi="GHEA Grapalat"/>
                <w:sz w:val="20"/>
                <w:szCs w:val="20"/>
                <w:lang w:val="pt-BR"/>
              </w:rPr>
              <w:t>1</w:t>
            </w:r>
          </w:p>
        </w:tc>
        <w:tc>
          <w:tcPr>
            <w:tcW w:w="3235" w:type="dxa"/>
            <w:vAlign w:val="center"/>
          </w:tcPr>
          <w:p w14:paraId="25098D67" w14:textId="55BFBF8C" w:rsidR="003649ED" w:rsidRPr="00561AF2" w:rsidRDefault="003649ED" w:rsidP="006908F3">
            <w:pPr>
              <w:jc w:val="center"/>
              <w:rPr>
                <w:rFonts w:ascii="Arial Armenian" w:hAnsi="Arial Armenian"/>
                <w:bCs/>
                <w:lang w:val="pt-BR"/>
              </w:rPr>
            </w:pPr>
            <w:r w:rsidRPr="00561AF2">
              <w:rPr>
                <w:rFonts w:ascii="GHEA Grapalat" w:hAnsi="GHEA Grapalat"/>
                <w:lang w:val="af-ZA"/>
              </w:rPr>
              <w:t>«Երքաղլույս» ՓԲԸ-ի ք.Երևան Բու</w:t>
            </w:r>
            <w:r w:rsidR="006908F3">
              <w:rPr>
                <w:rFonts w:ascii="GHEA Grapalat" w:hAnsi="GHEA Grapalat"/>
                <w:lang w:val="af-ZA"/>
              </w:rPr>
              <w:t>զ</w:t>
            </w:r>
            <w:r w:rsidRPr="00561AF2">
              <w:rPr>
                <w:rFonts w:ascii="GHEA Grapalat" w:hAnsi="GHEA Grapalat"/>
                <w:lang w:val="af-ZA"/>
              </w:rPr>
              <w:t xml:space="preserve">անդի 1/4 հասցեում գտնվող գրասենյակի ընթացիկ նորոգման աշխատանքներ   </w:t>
            </w:r>
          </w:p>
        </w:tc>
        <w:tc>
          <w:tcPr>
            <w:tcW w:w="2970" w:type="dxa"/>
            <w:vAlign w:val="center"/>
          </w:tcPr>
          <w:p w14:paraId="7A826B1A" w14:textId="6C3B2BA2" w:rsidR="003649ED" w:rsidRPr="006838F6" w:rsidRDefault="003649ED" w:rsidP="003649ED">
            <w:pPr>
              <w:jc w:val="center"/>
              <w:rPr>
                <w:rFonts w:ascii="Arial Armenian" w:hAnsi="Arial Armenian"/>
                <w:bCs/>
                <w:sz w:val="20"/>
                <w:szCs w:val="20"/>
                <w:lang w:val="pt-BR"/>
              </w:rPr>
            </w:pPr>
            <w:r w:rsidRPr="006838F6">
              <w:rPr>
                <w:rFonts w:ascii="GHEA Grapalat" w:hAnsi="GHEA Grapalat"/>
                <w:sz w:val="22"/>
                <w:szCs w:val="22"/>
                <w:lang w:val="hy-AM"/>
              </w:rPr>
              <w:t>Պայմանագրով նախատեսված աշխատանքները սկսվում են աշխատանքներ</w:t>
            </w:r>
            <w:r>
              <w:rPr>
                <w:rFonts w:ascii="GHEA Grapalat" w:hAnsi="GHEA Grapalat"/>
                <w:sz w:val="22"/>
                <w:szCs w:val="22"/>
              </w:rPr>
              <w:t>ի</w:t>
            </w:r>
            <w:r w:rsidRPr="006838F6">
              <w:rPr>
                <w:rFonts w:ascii="GHEA Grapalat" w:hAnsi="GHEA Grapalat"/>
                <w:sz w:val="22"/>
                <w:szCs w:val="22"/>
                <w:lang w:val="hy-AM"/>
              </w:rPr>
              <w:t xml:space="preserve"> պայմանագ</w:t>
            </w:r>
            <w:r>
              <w:rPr>
                <w:rFonts w:ascii="GHEA Grapalat" w:hAnsi="GHEA Grapalat"/>
                <w:sz w:val="22"/>
                <w:szCs w:val="22"/>
              </w:rPr>
              <w:t>իրը</w:t>
            </w:r>
            <w:r w:rsidRPr="006838F6">
              <w:rPr>
                <w:rFonts w:ascii="GHEA Grapalat" w:hAnsi="GHEA Grapalat"/>
                <w:sz w:val="22"/>
                <w:szCs w:val="22"/>
                <w:lang w:val="hy-AM"/>
              </w:rPr>
              <w:t xml:space="preserve"> ուժի մեջ մտնելու օրը</w:t>
            </w:r>
          </w:p>
        </w:tc>
        <w:tc>
          <w:tcPr>
            <w:tcW w:w="3150" w:type="dxa"/>
            <w:vAlign w:val="center"/>
          </w:tcPr>
          <w:p w14:paraId="7853B79B" w14:textId="3A0598B2" w:rsidR="003649ED" w:rsidRPr="006838F6" w:rsidRDefault="00084993" w:rsidP="003649ED">
            <w:pPr>
              <w:jc w:val="center"/>
              <w:rPr>
                <w:rFonts w:ascii="GHEA Grapalat" w:hAnsi="GHEA Grapalat"/>
                <w:lang w:val="hy-AM"/>
              </w:rPr>
            </w:pPr>
            <w:r>
              <w:rPr>
                <w:rFonts w:ascii="GHEA Grapalat" w:hAnsi="GHEA Grapalat"/>
                <w:sz w:val="22"/>
                <w:szCs w:val="22"/>
              </w:rPr>
              <w:t>4</w:t>
            </w:r>
            <w:r w:rsidR="003649ED">
              <w:rPr>
                <w:rFonts w:ascii="GHEA Grapalat" w:hAnsi="GHEA Grapalat"/>
                <w:sz w:val="22"/>
                <w:szCs w:val="22"/>
              </w:rPr>
              <w:t>0</w:t>
            </w:r>
            <w:r w:rsidR="003649ED" w:rsidRPr="006838F6">
              <w:rPr>
                <w:rFonts w:ascii="GHEA Grapalat" w:hAnsi="GHEA Grapalat"/>
                <w:sz w:val="22"/>
                <w:szCs w:val="22"/>
              </w:rPr>
              <w:t>-</w:t>
            </w:r>
            <w:r w:rsidR="003649ED" w:rsidRPr="006838F6">
              <w:rPr>
                <w:rFonts w:ascii="GHEA Grapalat" w:hAnsi="GHEA Grapalat"/>
                <w:sz w:val="22"/>
                <w:szCs w:val="22"/>
                <w:lang w:val="hy-AM"/>
              </w:rPr>
              <w:t>րդ օրացուցային օրը</w:t>
            </w:r>
          </w:p>
          <w:p w14:paraId="3EB7BC8E" w14:textId="77777777" w:rsidR="003649ED" w:rsidRPr="006838F6" w:rsidRDefault="003649ED" w:rsidP="003649ED">
            <w:pPr>
              <w:rPr>
                <w:rFonts w:ascii="GHEA Grapalat" w:hAnsi="GHEA Grapalat"/>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568AE9CD" w14:textId="77777777" w:rsidR="00F02279" w:rsidRDefault="00F02279" w:rsidP="00F02279">
      <w:pPr>
        <w:rPr>
          <w:rFonts w:ascii="GHEA Grapalat" w:hAnsi="GHEA Grapalat"/>
          <w:lang w:val="pt-BR"/>
        </w:rPr>
      </w:pPr>
    </w:p>
    <w:p w14:paraId="03BFB358" w14:textId="77777777" w:rsidR="00084993" w:rsidRDefault="00084993" w:rsidP="00F02279">
      <w:pPr>
        <w:rPr>
          <w:rFonts w:ascii="GHEA Grapalat" w:hAnsi="GHEA Grapalat"/>
          <w:lang w:val="pt-BR"/>
        </w:rPr>
      </w:pPr>
    </w:p>
    <w:p w14:paraId="6C4FDFCD" w14:textId="77777777" w:rsidR="00084993" w:rsidRDefault="00084993" w:rsidP="00F02279">
      <w:pPr>
        <w:rPr>
          <w:rFonts w:ascii="GHEA Grapalat" w:hAnsi="GHEA Grapalat"/>
          <w:lang w:val="pt-BR"/>
        </w:rPr>
      </w:pPr>
    </w:p>
    <w:p w14:paraId="4F49BB73" w14:textId="77777777" w:rsidR="00084993" w:rsidRDefault="00084993" w:rsidP="00F02279">
      <w:pPr>
        <w:rPr>
          <w:rFonts w:ascii="GHEA Grapalat" w:hAnsi="GHEA Grapalat"/>
          <w:lang w:val="pt-BR"/>
        </w:rPr>
      </w:pPr>
    </w:p>
    <w:p w14:paraId="5AA90DE8" w14:textId="77777777" w:rsidR="00084993" w:rsidRDefault="00084993" w:rsidP="00F02279">
      <w:pPr>
        <w:rPr>
          <w:rFonts w:ascii="GHEA Grapalat" w:hAnsi="GHEA Grapalat"/>
          <w:lang w:val="pt-BR"/>
        </w:rPr>
      </w:pPr>
    </w:p>
    <w:p w14:paraId="22876309" w14:textId="77777777" w:rsidR="00084993" w:rsidRDefault="00084993" w:rsidP="00F02279">
      <w:pPr>
        <w:rPr>
          <w:rFonts w:ascii="GHEA Grapalat" w:hAnsi="GHEA Grapalat"/>
          <w:lang w:val="pt-BR"/>
        </w:rPr>
      </w:pPr>
    </w:p>
    <w:p w14:paraId="3EEF1D5F" w14:textId="77777777" w:rsidR="00084993" w:rsidRDefault="00084993" w:rsidP="00F02279">
      <w:pPr>
        <w:rPr>
          <w:rFonts w:ascii="GHEA Grapalat" w:hAnsi="GHEA Grapalat"/>
          <w:lang w:val="pt-BR"/>
        </w:rPr>
      </w:pPr>
    </w:p>
    <w:p w14:paraId="76469BD3" w14:textId="77777777" w:rsidR="00084993" w:rsidRDefault="00084993" w:rsidP="00F02279">
      <w:pPr>
        <w:rPr>
          <w:rFonts w:ascii="GHEA Grapalat" w:hAnsi="GHEA Grapalat"/>
          <w:lang w:val="pt-BR"/>
        </w:rPr>
      </w:pPr>
    </w:p>
    <w:p w14:paraId="0DD4F773" w14:textId="77777777" w:rsidR="00084993" w:rsidRDefault="00084993" w:rsidP="00F02279">
      <w:pPr>
        <w:rPr>
          <w:rFonts w:ascii="GHEA Grapalat" w:hAnsi="GHEA Grapalat"/>
          <w:lang w:val="pt-BR"/>
        </w:rPr>
      </w:pPr>
    </w:p>
    <w:p w14:paraId="3E25ABC1" w14:textId="77777777" w:rsidR="00084993" w:rsidRDefault="00084993" w:rsidP="00F02279">
      <w:pPr>
        <w:rPr>
          <w:rFonts w:ascii="GHEA Grapalat" w:hAnsi="GHEA Grapalat"/>
          <w:lang w:val="pt-BR"/>
        </w:rPr>
      </w:pPr>
    </w:p>
    <w:p w14:paraId="776406A6" w14:textId="77777777" w:rsidR="00896AC0" w:rsidRDefault="00896AC0" w:rsidP="00D35B33">
      <w:pPr>
        <w:jc w:val="right"/>
        <w:rPr>
          <w:rFonts w:ascii="GHEA Grapalat" w:hAnsi="GHEA Grapalat"/>
          <w:i/>
          <w:sz w:val="18"/>
          <w:lang w:val="hy-AM"/>
        </w:rPr>
      </w:pPr>
    </w:p>
    <w:p w14:paraId="0D55D806" w14:textId="77777777" w:rsidR="00D35B33" w:rsidRPr="000A2B83" w:rsidRDefault="00D35B33" w:rsidP="00D35B33">
      <w:pPr>
        <w:jc w:val="right"/>
        <w:rPr>
          <w:rFonts w:ascii="GHEA Grapalat" w:hAnsi="GHEA Grapalat"/>
          <w:i/>
          <w:sz w:val="18"/>
        </w:rPr>
      </w:pPr>
      <w:r>
        <w:rPr>
          <w:rFonts w:ascii="GHEA Grapalat" w:hAnsi="GHEA Grapalat"/>
          <w:i/>
          <w:sz w:val="18"/>
          <w:lang w:val="hy-AM"/>
        </w:rPr>
        <w:lastRenderedPageBreak/>
        <w:t xml:space="preserve">Հավելված N </w:t>
      </w:r>
      <w:r>
        <w:rPr>
          <w:rFonts w:ascii="GHEA Grapalat" w:hAnsi="GHEA Grapalat"/>
          <w:i/>
          <w:sz w:val="18"/>
        </w:rPr>
        <w:t>3</w:t>
      </w:r>
    </w:p>
    <w:p w14:paraId="314D2570" w14:textId="7AA35987" w:rsidR="00D35B33" w:rsidRPr="00E6597C" w:rsidRDefault="00D35B33" w:rsidP="00D35B33">
      <w:pPr>
        <w:jc w:val="right"/>
        <w:rPr>
          <w:rFonts w:ascii="GHEA Grapalat" w:hAnsi="GHEA Grapalat"/>
          <w:i/>
          <w:sz w:val="18"/>
          <w:lang w:val="hy-AM"/>
        </w:rPr>
      </w:pPr>
      <w:r w:rsidRPr="00E6597C">
        <w:rPr>
          <w:rFonts w:ascii="GHEA Grapalat" w:hAnsi="GHEA Grapalat"/>
          <w:i/>
          <w:sz w:val="18"/>
          <w:lang w:val="hy-AM"/>
        </w:rPr>
        <w:t>«         »              20</w:t>
      </w:r>
      <w:r>
        <w:rPr>
          <w:rFonts w:ascii="GHEA Grapalat" w:hAnsi="GHEA Grapalat"/>
          <w:i/>
          <w:sz w:val="18"/>
        </w:rPr>
        <w:t>2</w:t>
      </w:r>
      <w:r w:rsidR="00A233DA">
        <w:rPr>
          <w:rFonts w:ascii="GHEA Grapalat" w:hAnsi="GHEA Grapalat"/>
          <w:i/>
          <w:sz w:val="18"/>
        </w:rPr>
        <w:t>4</w:t>
      </w:r>
      <w:r w:rsidRPr="00E6597C">
        <w:rPr>
          <w:rFonts w:ascii="GHEA Grapalat" w:hAnsi="GHEA Grapalat"/>
          <w:i/>
          <w:sz w:val="18"/>
          <w:lang w:val="hy-AM"/>
        </w:rPr>
        <w:t xml:space="preserve">թ. կնքված </w:t>
      </w:r>
    </w:p>
    <w:p w14:paraId="77A2098F" w14:textId="1B759AED" w:rsidR="00D35B33" w:rsidRPr="00E6597C" w:rsidRDefault="00D35B33" w:rsidP="00D35B33">
      <w:pPr>
        <w:jc w:val="right"/>
        <w:rPr>
          <w:rFonts w:ascii="GHEA Grapalat" w:hAnsi="GHEA Grapalat"/>
          <w:i/>
          <w:sz w:val="18"/>
          <w:lang w:val="hy-AM"/>
        </w:rPr>
      </w:pPr>
      <w:r w:rsidRPr="00E6597C">
        <w:rPr>
          <w:rFonts w:ascii="GHEA Grapalat" w:hAnsi="GHEA Grapalat"/>
          <w:i/>
          <w:sz w:val="18"/>
          <w:lang w:val="hy-AM"/>
        </w:rPr>
        <w:t xml:space="preserve">                  </w:t>
      </w:r>
      <w:r w:rsidR="00A233DA" w:rsidRPr="00DA47D0">
        <w:rPr>
          <w:rFonts w:ascii="Sylfaen" w:hAnsi="Sylfaen"/>
          <w:b/>
          <w:sz w:val="22"/>
          <w:lang w:val="af-ZA"/>
        </w:rPr>
        <w:t>ԵՔԼ-ԲՄԱՇՁԲ-2</w:t>
      </w:r>
      <w:r w:rsidR="00A233DA">
        <w:rPr>
          <w:rFonts w:ascii="Sylfaen" w:hAnsi="Sylfaen"/>
          <w:b/>
          <w:sz w:val="22"/>
          <w:lang w:val="af-ZA"/>
        </w:rPr>
        <w:t>4</w:t>
      </w:r>
      <w:r w:rsidR="00A233DA" w:rsidRPr="00DA47D0">
        <w:rPr>
          <w:rFonts w:ascii="Sylfaen" w:hAnsi="Sylfaen"/>
          <w:b/>
          <w:sz w:val="22"/>
          <w:lang w:val="af-ZA"/>
        </w:rPr>
        <w:t>/</w:t>
      </w:r>
      <w:r w:rsidR="00084993">
        <w:rPr>
          <w:rFonts w:ascii="Sylfaen" w:hAnsi="Sylfaen"/>
          <w:b/>
          <w:sz w:val="22"/>
          <w:lang w:val="af-ZA"/>
        </w:rPr>
        <w:t>4</w:t>
      </w:r>
      <w:r w:rsidR="00A233DA">
        <w:rPr>
          <w:rFonts w:ascii="Sylfaen" w:hAnsi="Sylfaen"/>
          <w:b/>
          <w:sz w:val="22"/>
          <w:lang w:val="af-ZA"/>
        </w:rPr>
        <w:t xml:space="preserve"> </w:t>
      </w:r>
      <w:r w:rsidRPr="00E6597C">
        <w:rPr>
          <w:rFonts w:ascii="GHEA Grapalat" w:hAnsi="GHEA Grapalat"/>
          <w:i/>
          <w:sz w:val="18"/>
          <w:lang w:val="hy-AM"/>
        </w:rPr>
        <w:t xml:space="preserve"> ծածկագրով պայմանագրի</w:t>
      </w:r>
    </w:p>
    <w:p w14:paraId="1E55A4EB" w14:textId="77777777" w:rsidR="00D35B33" w:rsidRPr="00E6597C" w:rsidRDefault="00D35B33" w:rsidP="00D35B33">
      <w:pPr>
        <w:tabs>
          <w:tab w:val="left" w:pos="9540"/>
        </w:tabs>
        <w:rPr>
          <w:rFonts w:ascii="GHEA Grapalat" w:hAnsi="GHEA Grapalat"/>
          <w:sz w:val="20"/>
        </w:rPr>
      </w:pPr>
    </w:p>
    <w:p w14:paraId="56A4897C" w14:textId="77777777" w:rsidR="00D35B33" w:rsidRPr="00E6597C" w:rsidRDefault="00D35B33" w:rsidP="00D35B33">
      <w:pPr>
        <w:tabs>
          <w:tab w:val="left" w:pos="9540"/>
        </w:tabs>
        <w:rPr>
          <w:rFonts w:ascii="GHEA Grapalat" w:hAnsi="GHEA Grapalat"/>
          <w:sz w:val="20"/>
        </w:rPr>
      </w:pPr>
    </w:p>
    <w:p w14:paraId="013B4A25" w14:textId="77777777" w:rsidR="00D35B33" w:rsidRPr="00752623" w:rsidRDefault="00D35B33" w:rsidP="00D35B33">
      <w:pPr>
        <w:jc w:val="center"/>
        <w:rPr>
          <w:rFonts w:ascii="GHEA Grapalat" w:hAnsi="GHEA Grapalat"/>
          <w:sz w:val="20"/>
        </w:rPr>
      </w:pPr>
      <w:r w:rsidRPr="00E6597C">
        <w:rPr>
          <w:rFonts w:ascii="GHEA Grapalat" w:hAnsi="GHEA Grapalat"/>
          <w:sz w:val="20"/>
        </w:rPr>
        <w:t xml:space="preserve">                                                                                                                                                                                                            </w:t>
      </w:r>
      <w:r w:rsidRPr="00752623">
        <w:rPr>
          <w:rFonts w:ascii="GHEA Grapalat" w:hAnsi="GHEA Grapalat"/>
          <w:sz w:val="20"/>
        </w:rPr>
        <w:t>ՎՃԱՐՄԱՆ ԺԱՄԱՆԱԿԱՑՈՒՅՑ</w:t>
      </w:r>
    </w:p>
    <w:p w14:paraId="5A9816BA" w14:textId="77777777" w:rsidR="00D35B33" w:rsidRPr="00752623" w:rsidRDefault="00D35B33" w:rsidP="00D35B3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970"/>
        <w:gridCol w:w="2051"/>
        <w:gridCol w:w="3300"/>
        <w:gridCol w:w="1351"/>
      </w:tblGrid>
      <w:tr w:rsidR="00D35B33" w:rsidRPr="00752623" w14:paraId="5880AEB8" w14:textId="77777777" w:rsidTr="004F0FD2">
        <w:trPr>
          <w:trHeight w:val="285"/>
        </w:trPr>
        <w:tc>
          <w:tcPr>
            <w:tcW w:w="10519" w:type="dxa"/>
            <w:gridSpan w:val="5"/>
          </w:tcPr>
          <w:p w14:paraId="17ACBAA3" w14:textId="77777777" w:rsidR="00D35B33" w:rsidRPr="001A4EAA" w:rsidRDefault="00D35B33" w:rsidP="0048044A">
            <w:pPr>
              <w:jc w:val="center"/>
              <w:rPr>
                <w:rFonts w:ascii="Sylfaen" w:hAnsi="Sylfaen"/>
                <w:sz w:val="22"/>
                <w:lang w:val="pt-BR"/>
              </w:rPr>
            </w:pPr>
            <w:r w:rsidRPr="00F65B98">
              <w:rPr>
                <w:rFonts w:ascii="Sylfaen" w:hAnsi="Sylfaen"/>
                <w:sz w:val="22"/>
                <w:lang w:val="pt-BR"/>
              </w:rPr>
              <w:t>Աշխատանքի</w:t>
            </w:r>
          </w:p>
        </w:tc>
      </w:tr>
      <w:tr w:rsidR="00D35B33" w:rsidRPr="00FF3717" w14:paraId="37DD84D4" w14:textId="77777777" w:rsidTr="004F0FD2">
        <w:trPr>
          <w:trHeight w:val="1336"/>
        </w:trPr>
        <w:tc>
          <w:tcPr>
            <w:tcW w:w="1847" w:type="dxa"/>
            <w:vAlign w:val="center"/>
          </w:tcPr>
          <w:p w14:paraId="5BBBA8D3" w14:textId="77777777" w:rsidR="00D35B33" w:rsidRPr="001A4EAA" w:rsidRDefault="00D35B33" w:rsidP="0048044A">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1970" w:type="dxa"/>
            <w:vAlign w:val="center"/>
          </w:tcPr>
          <w:p w14:paraId="49489AA4" w14:textId="77777777" w:rsidR="00D35B33" w:rsidRPr="001A4EAA" w:rsidRDefault="00D35B33" w:rsidP="0048044A">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051" w:type="dxa"/>
            <w:vAlign w:val="center"/>
          </w:tcPr>
          <w:p w14:paraId="01616651" w14:textId="77777777" w:rsidR="00D35B33" w:rsidRPr="001A4EAA" w:rsidRDefault="00D35B33" w:rsidP="0048044A">
            <w:pPr>
              <w:jc w:val="center"/>
              <w:rPr>
                <w:rFonts w:ascii="Sylfaen" w:hAnsi="Sylfaen"/>
                <w:sz w:val="22"/>
                <w:lang w:val="pt-BR"/>
              </w:rPr>
            </w:pPr>
            <w:r w:rsidRPr="001A4EAA">
              <w:rPr>
                <w:rFonts w:ascii="Sylfaen" w:hAnsi="Sylfaen"/>
                <w:sz w:val="22"/>
                <w:lang w:val="pt-BR"/>
              </w:rPr>
              <w:t>անվանումը</w:t>
            </w:r>
          </w:p>
        </w:tc>
        <w:tc>
          <w:tcPr>
            <w:tcW w:w="4651" w:type="dxa"/>
            <w:gridSpan w:val="2"/>
            <w:vAlign w:val="center"/>
          </w:tcPr>
          <w:p w14:paraId="109ED1A6" w14:textId="70A80FE8" w:rsidR="00D35B33" w:rsidRPr="001A4EAA" w:rsidRDefault="00D35B33" w:rsidP="00906930">
            <w:pPr>
              <w:jc w:val="both"/>
              <w:rPr>
                <w:rFonts w:ascii="Sylfaen" w:hAnsi="Sylfaen"/>
                <w:sz w:val="22"/>
                <w:lang w:val="pt-BR"/>
              </w:rPr>
            </w:pPr>
            <w:r w:rsidRPr="001A4EAA">
              <w:rPr>
                <w:rFonts w:ascii="Sylfaen" w:hAnsi="Sylfaen"/>
                <w:sz w:val="22"/>
                <w:lang w:val="pt-BR"/>
              </w:rPr>
              <w:t xml:space="preserve">դիմաց վճարումները նախատեսվում է իրականացնել </w:t>
            </w:r>
            <w:r>
              <w:rPr>
                <w:rFonts w:ascii="Sylfaen" w:hAnsi="Sylfaen"/>
                <w:sz w:val="22"/>
                <w:lang w:val="pt-BR"/>
              </w:rPr>
              <w:t>202</w:t>
            </w:r>
            <w:r w:rsidR="00906930">
              <w:rPr>
                <w:rFonts w:ascii="Sylfaen" w:hAnsi="Sylfaen"/>
                <w:sz w:val="22"/>
                <w:lang w:val="pt-BR"/>
              </w:rPr>
              <w:t>4</w:t>
            </w:r>
            <w:r>
              <w:rPr>
                <w:rFonts w:ascii="Sylfaen" w:hAnsi="Sylfaen"/>
                <w:sz w:val="22"/>
                <w:lang w:val="pt-BR"/>
              </w:rPr>
              <w:t xml:space="preserve"> թ-ին</w:t>
            </w:r>
          </w:p>
        </w:tc>
      </w:tr>
      <w:tr w:rsidR="004C79CF" w:rsidRPr="00752623" w14:paraId="3732619F" w14:textId="77777777" w:rsidTr="004F0FD2">
        <w:trPr>
          <w:cantSplit/>
          <w:trHeight w:val="2887"/>
        </w:trPr>
        <w:tc>
          <w:tcPr>
            <w:tcW w:w="1847" w:type="dxa"/>
            <w:vAlign w:val="center"/>
          </w:tcPr>
          <w:p w14:paraId="483D8ED9" w14:textId="77777777" w:rsidR="004C79CF" w:rsidRPr="00752623" w:rsidRDefault="004C79CF" w:rsidP="004C79CF">
            <w:pPr>
              <w:jc w:val="center"/>
              <w:rPr>
                <w:rFonts w:ascii="GHEA Grapalat" w:hAnsi="GHEA Grapalat"/>
                <w:sz w:val="20"/>
                <w:lang w:val="es-ES"/>
              </w:rPr>
            </w:pPr>
            <w:r>
              <w:rPr>
                <w:rFonts w:ascii="GHEA Grapalat" w:hAnsi="GHEA Grapalat"/>
                <w:sz w:val="20"/>
                <w:lang w:val="es-ES"/>
              </w:rPr>
              <w:t>1</w:t>
            </w:r>
          </w:p>
        </w:tc>
        <w:tc>
          <w:tcPr>
            <w:tcW w:w="1970" w:type="dxa"/>
            <w:vAlign w:val="center"/>
          </w:tcPr>
          <w:p w14:paraId="5044F8BD" w14:textId="4CBEA4DB" w:rsidR="004C79CF" w:rsidRDefault="004C79CF" w:rsidP="004C79CF">
            <w:pPr>
              <w:jc w:val="center"/>
              <w:rPr>
                <w:rFonts w:ascii="Arial Unicode" w:hAnsi="Arial Unicode" w:cs="Arial"/>
                <w:sz w:val="22"/>
                <w:szCs w:val="22"/>
                <w:lang w:val="ru-RU" w:eastAsia="ru-RU"/>
              </w:rPr>
            </w:pPr>
            <w:r>
              <w:rPr>
                <w:rFonts w:ascii="GHEA Grapalat" w:hAnsi="GHEA Grapalat"/>
                <w:iCs/>
              </w:rPr>
              <w:t>45461100</w:t>
            </w:r>
            <w:r w:rsidR="004669A1">
              <w:rPr>
                <w:rFonts w:ascii="GHEA Grapalat" w:hAnsi="GHEA Grapalat"/>
                <w:iCs/>
              </w:rPr>
              <w:t>/1</w:t>
            </w:r>
          </w:p>
        </w:tc>
        <w:tc>
          <w:tcPr>
            <w:tcW w:w="2051" w:type="dxa"/>
            <w:vAlign w:val="center"/>
          </w:tcPr>
          <w:p w14:paraId="01073A2A" w14:textId="67CA64C7" w:rsidR="004C79CF" w:rsidRPr="00561AF2" w:rsidRDefault="004C79CF" w:rsidP="006908F3">
            <w:pPr>
              <w:jc w:val="center"/>
              <w:rPr>
                <w:rFonts w:ascii="Arial LatArm" w:hAnsi="Arial LatArm" w:cs="Arial"/>
                <w:sz w:val="22"/>
                <w:lang w:val="ru-RU" w:eastAsia="ru-RU"/>
              </w:rPr>
            </w:pPr>
            <w:r w:rsidRPr="00561AF2">
              <w:rPr>
                <w:rFonts w:ascii="GHEA Grapalat" w:hAnsi="GHEA Grapalat"/>
                <w:sz w:val="22"/>
                <w:lang w:val="af-ZA"/>
              </w:rPr>
              <w:t>«Երքաղլույս» ՓԲԸ-ի ք.Երևան Բու</w:t>
            </w:r>
            <w:r w:rsidR="006908F3">
              <w:rPr>
                <w:rFonts w:ascii="GHEA Grapalat" w:hAnsi="GHEA Grapalat"/>
                <w:sz w:val="22"/>
                <w:lang w:val="af-ZA"/>
              </w:rPr>
              <w:t>զ</w:t>
            </w:r>
            <w:r w:rsidRPr="00561AF2">
              <w:rPr>
                <w:rFonts w:ascii="GHEA Grapalat" w:hAnsi="GHEA Grapalat"/>
                <w:sz w:val="22"/>
                <w:lang w:val="af-ZA"/>
              </w:rPr>
              <w:t xml:space="preserve">անդի 1/4 հասցեում գտնվող գրասենյակի ընթացիկ նորոգման աշխատանքներ   </w:t>
            </w:r>
          </w:p>
        </w:tc>
        <w:tc>
          <w:tcPr>
            <w:tcW w:w="3300" w:type="dxa"/>
            <w:vAlign w:val="center"/>
          </w:tcPr>
          <w:p w14:paraId="0D4F0606" w14:textId="25E60FAF" w:rsidR="004C79CF" w:rsidRPr="00C960D4" w:rsidRDefault="004C79CF" w:rsidP="0036090E">
            <w:pPr>
              <w:jc w:val="center"/>
              <w:rPr>
                <w:rFonts w:ascii="Arial LatArm" w:hAnsi="Arial LatArm"/>
                <w:sz w:val="22"/>
                <w:lang w:val="pt-BR"/>
              </w:rPr>
            </w:pPr>
            <w:r w:rsidRPr="00C960D4">
              <w:rPr>
                <w:rFonts w:ascii="GHEA Grapalat" w:hAnsi="GHEA Grapalat"/>
                <w:sz w:val="22"/>
              </w:rPr>
              <w:t>Վ</w:t>
            </w:r>
            <w:r w:rsidRPr="00C960D4">
              <w:rPr>
                <w:rFonts w:ascii="GHEA Grapalat" w:hAnsi="GHEA Grapalat"/>
                <w:sz w:val="22"/>
                <w:lang w:val="hy-AM"/>
              </w:rPr>
              <w:t xml:space="preserve">ճարումն իրականացվում է </w:t>
            </w:r>
            <w:r w:rsidRPr="00C960D4">
              <w:rPr>
                <w:rFonts w:ascii="GHEA Grapalat" w:hAnsi="GHEA Grapalat"/>
                <w:sz w:val="22"/>
              </w:rPr>
              <w:t>աշխատանքը</w:t>
            </w:r>
            <w:r w:rsidRPr="00C960D4">
              <w:rPr>
                <w:rFonts w:ascii="GHEA Grapalat" w:hAnsi="GHEA Grapalat"/>
                <w:sz w:val="22"/>
                <w:lang w:val="ru-RU"/>
              </w:rPr>
              <w:t xml:space="preserve"> </w:t>
            </w:r>
            <w:r w:rsidRPr="00C960D4">
              <w:rPr>
                <w:rFonts w:ascii="GHEA Grapalat" w:hAnsi="GHEA Grapalat"/>
                <w:sz w:val="22"/>
              </w:rPr>
              <w:t>Պատվիր</w:t>
            </w:r>
            <w:r w:rsidR="0036090E">
              <w:rPr>
                <w:rFonts w:ascii="GHEA Grapalat" w:hAnsi="GHEA Grapalat"/>
                <w:sz w:val="22"/>
                <w:lang w:val="hy-AM"/>
              </w:rPr>
              <w:t>ա</w:t>
            </w:r>
            <w:r w:rsidRPr="00C960D4">
              <w:rPr>
                <w:rFonts w:ascii="GHEA Grapalat" w:hAnsi="GHEA Grapalat"/>
                <w:sz w:val="22"/>
              </w:rPr>
              <w:t>տուի</w:t>
            </w:r>
            <w:r w:rsidRPr="00C960D4">
              <w:rPr>
                <w:rFonts w:ascii="GHEA Grapalat" w:hAnsi="GHEA Grapalat"/>
                <w:sz w:val="22"/>
                <w:lang w:val="ru-RU"/>
              </w:rPr>
              <w:t xml:space="preserve"> </w:t>
            </w:r>
            <w:r w:rsidRPr="00C960D4">
              <w:rPr>
                <w:rFonts w:ascii="GHEA Grapalat" w:hAnsi="GHEA Grapalat"/>
                <w:sz w:val="22"/>
              </w:rPr>
              <w:t>կողմից</w:t>
            </w:r>
            <w:r w:rsidRPr="00C960D4">
              <w:rPr>
                <w:rFonts w:ascii="GHEA Grapalat" w:hAnsi="GHEA Grapalat"/>
                <w:sz w:val="22"/>
                <w:lang w:val="ru-RU"/>
              </w:rPr>
              <w:t xml:space="preserve"> </w:t>
            </w:r>
            <w:r w:rsidRPr="00C960D4">
              <w:rPr>
                <w:rFonts w:ascii="GHEA Grapalat" w:hAnsi="GHEA Grapalat"/>
                <w:sz w:val="22"/>
              </w:rPr>
              <w:t>ընդունվելուց</w:t>
            </w:r>
            <w:r w:rsidRPr="00C960D4">
              <w:rPr>
                <w:rFonts w:ascii="GHEA Grapalat" w:hAnsi="GHEA Grapalat"/>
                <w:sz w:val="22"/>
                <w:lang w:val="ru-RU"/>
              </w:rPr>
              <w:t xml:space="preserve"> </w:t>
            </w:r>
            <w:r w:rsidRPr="00C960D4">
              <w:rPr>
                <w:rFonts w:ascii="GHEA Grapalat" w:hAnsi="GHEA Grapalat"/>
                <w:sz w:val="22"/>
              </w:rPr>
              <w:t>հետո</w:t>
            </w:r>
            <w:r w:rsidRPr="00C960D4">
              <w:rPr>
                <w:rFonts w:ascii="GHEA Grapalat" w:hAnsi="GHEA Grapalat"/>
                <w:sz w:val="22"/>
                <w:lang w:val="ru-RU"/>
              </w:rPr>
              <w:t>` 5(</w:t>
            </w:r>
            <w:r w:rsidRPr="00C960D4">
              <w:rPr>
                <w:rFonts w:ascii="GHEA Grapalat" w:hAnsi="GHEA Grapalat"/>
                <w:sz w:val="22"/>
              </w:rPr>
              <w:t>հինգ</w:t>
            </w:r>
            <w:r w:rsidRPr="00C960D4">
              <w:rPr>
                <w:rFonts w:ascii="GHEA Grapalat" w:hAnsi="GHEA Grapalat"/>
                <w:sz w:val="22"/>
                <w:lang w:val="ru-RU"/>
              </w:rPr>
              <w:t>)</w:t>
            </w:r>
            <w:r w:rsidRPr="00167461">
              <w:rPr>
                <w:rFonts w:ascii="GHEA Grapalat" w:hAnsi="GHEA Grapalat"/>
                <w:sz w:val="22"/>
                <w:lang w:val="ru-RU"/>
              </w:rPr>
              <w:t xml:space="preserve"> </w:t>
            </w:r>
            <w:r w:rsidRPr="00C960D4">
              <w:rPr>
                <w:rFonts w:ascii="GHEA Grapalat" w:hAnsi="GHEA Grapalat"/>
                <w:sz w:val="22"/>
              </w:rPr>
              <w:t>աշխատանքային</w:t>
            </w:r>
            <w:r w:rsidRPr="00C960D4">
              <w:rPr>
                <w:rFonts w:ascii="GHEA Grapalat" w:hAnsi="GHEA Grapalat"/>
                <w:sz w:val="22"/>
                <w:lang w:val="ru-RU"/>
              </w:rPr>
              <w:t xml:space="preserve"> </w:t>
            </w:r>
            <w:r w:rsidRPr="00C960D4">
              <w:rPr>
                <w:rFonts w:ascii="GHEA Grapalat" w:hAnsi="GHEA Grapalat"/>
                <w:sz w:val="22"/>
              </w:rPr>
              <w:t>օրվա</w:t>
            </w:r>
            <w:r w:rsidRPr="00C960D4">
              <w:rPr>
                <w:rFonts w:ascii="GHEA Grapalat" w:hAnsi="GHEA Grapalat"/>
                <w:sz w:val="22"/>
                <w:lang w:val="ru-RU"/>
              </w:rPr>
              <w:t xml:space="preserve"> </w:t>
            </w:r>
            <w:r w:rsidRPr="00C960D4">
              <w:rPr>
                <w:rFonts w:ascii="GHEA Grapalat" w:hAnsi="GHEA Grapalat"/>
                <w:sz w:val="22"/>
              </w:rPr>
              <w:t>ընթացքում</w:t>
            </w:r>
            <w:r w:rsidRPr="00C960D4">
              <w:rPr>
                <w:rFonts w:ascii="GHEA Grapalat" w:hAnsi="GHEA Grapalat"/>
                <w:sz w:val="22"/>
                <w:lang w:val="ru-RU"/>
              </w:rPr>
              <w:t>:</w:t>
            </w:r>
          </w:p>
        </w:tc>
        <w:tc>
          <w:tcPr>
            <w:tcW w:w="1351" w:type="dxa"/>
            <w:vAlign w:val="center"/>
          </w:tcPr>
          <w:p w14:paraId="2BA6C077" w14:textId="706D894E" w:rsidR="004C79CF" w:rsidRPr="00ED6F30" w:rsidRDefault="004C79CF" w:rsidP="004C79CF">
            <w:pPr>
              <w:jc w:val="center"/>
              <w:rPr>
                <w:rFonts w:ascii="GHEA Grapalat" w:hAnsi="GHEA Grapalat"/>
                <w:lang w:val="pt-BR"/>
              </w:rPr>
            </w:pPr>
            <w:r>
              <w:rPr>
                <w:rFonts w:ascii="GHEA Grapalat" w:hAnsi="GHEA Grapalat"/>
                <w:lang w:val="pt-BR"/>
              </w:rPr>
              <w:t>0 %</w:t>
            </w:r>
          </w:p>
        </w:tc>
      </w:tr>
    </w:tbl>
    <w:p w14:paraId="22D7DE6D" w14:textId="77777777" w:rsidR="00D35B33" w:rsidRDefault="00D35B33" w:rsidP="00D35B33">
      <w:pPr>
        <w:rPr>
          <w:rFonts w:ascii="GHEA Grapalat" w:hAnsi="GHEA Grapalat"/>
          <w:i/>
          <w:sz w:val="18"/>
          <w:szCs w:val="18"/>
        </w:rPr>
      </w:pPr>
    </w:p>
    <w:p w14:paraId="4E7CCCAB" w14:textId="77777777" w:rsidR="00D35B33" w:rsidRPr="00AE2768" w:rsidRDefault="00D35B33" w:rsidP="00D35B33">
      <w:pPr>
        <w:rPr>
          <w:rFonts w:ascii="GHEA Grapalat" w:hAnsi="GHEA Grapalat"/>
          <w:i/>
          <w:sz w:val="18"/>
          <w:szCs w:val="18"/>
        </w:rPr>
      </w:pPr>
    </w:p>
    <w:p w14:paraId="0ECC3F11" w14:textId="77777777" w:rsidR="00D35B33" w:rsidRDefault="00D35B33" w:rsidP="00D35B3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C9C30F6" w14:textId="77777777" w:rsidR="00D35B33" w:rsidRPr="003D7A72" w:rsidRDefault="00D35B33" w:rsidP="00D35B33">
      <w:pPr>
        <w:rPr>
          <w:rFonts w:ascii="GHEA Grapalat" w:hAnsi="GHEA Grapalat"/>
          <w:i/>
          <w:sz w:val="18"/>
          <w:szCs w:val="18"/>
          <w:lang w:val="pt-BR"/>
        </w:rPr>
      </w:pPr>
    </w:p>
    <w:p w14:paraId="29E13798" w14:textId="77777777" w:rsidR="00D35B33" w:rsidRPr="00E6597C" w:rsidRDefault="00D35B33" w:rsidP="00D35B33">
      <w:pPr>
        <w:jc w:val="center"/>
        <w:rPr>
          <w:rFonts w:ascii="GHEA Grapalat" w:hAnsi="GHEA Grapalat"/>
          <w:sz w:val="20"/>
          <w:lang w:val="es-ES"/>
        </w:rPr>
      </w:pPr>
    </w:p>
    <w:p w14:paraId="401E7984" w14:textId="77777777" w:rsidR="00D35B33" w:rsidRPr="00E6597C" w:rsidRDefault="00D35B33" w:rsidP="00D35B33">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35B33" w:rsidRPr="00E6597C" w14:paraId="58B6856E" w14:textId="77777777" w:rsidTr="0048044A">
        <w:trPr>
          <w:jc w:val="center"/>
        </w:trPr>
        <w:tc>
          <w:tcPr>
            <w:tcW w:w="4536" w:type="dxa"/>
          </w:tcPr>
          <w:p w14:paraId="6C2898BD" w14:textId="77777777" w:rsidR="00D35B33" w:rsidRPr="00E6597C" w:rsidRDefault="00D35B33" w:rsidP="0048044A">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C78780E" w14:textId="77777777" w:rsidR="00D35B33" w:rsidRPr="00E6597C" w:rsidRDefault="00D35B33" w:rsidP="0048044A">
            <w:pPr>
              <w:rPr>
                <w:rFonts w:ascii="GHEA Grapalat" w:hAnsi="GHEA Grapalat"/>
                <w:sz w:val="22"/>
                <w:szCs w:val="22"/>
                <w:lang w:val="ru-RU"/>
              </w:rPr>
            </w:pPr>
          </w:p>
          <w:p w14:paraId="64A2926A" w14:textId="77777777" w:rsidR="00D35B33" w:rsidRPr="00E6597C" w:rsidRDefault="00D35B33" w:rsidP="0048044A">
            <w:pPr>
              <w:rPr>
                <w:rFonts w:ascii="GHEA Grapalat" w:hAnsi="GHEA Grapalat"/>
                <w:lang w:val="ru-RU"/>
              </w:rPr>
            </w:pPr>
          </w:p>
          <w:p w14:paraId="4BD7EAE9" w14:textId="77777777" w:rsidR="00D35B33" w:rsidRPr="00E6597C" w:rsidRDefault="00D35B33" w:rsidP="0048044A">
            <w:pPr>
              <w:jc w:val="center"/>
              <w:rPr>
                <w:rFonts w:ascii="GHEA Grapalat" w:hAnsi="GHEA Grapalat"/>
                <w:lang w:val="ru-RU"/>
              </w:rPr>
            </w:pPr>
            <w:r w:rsidRPr="00E6597C">
              <w:rPr>
                <w:rFonts w:ascii="GHEA Grapalat" w:hAnsi="GHEA Grapalat"/>
                <w:lang w:val="ru-RU"/>
              </w:rPr>
              <w:t>---------------------------------</w:t>
            </w:r>
          </w:p>
          <w:p w14:paraId="355BD6E5" w14:textId="77777777" w:rsidR="00D35B33" w:rsidRPr="00E6597C" w:rsidRDefault="00D35B33" w:rsidP="0048044A">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F4FD866" w14:textId="77777777" w:rsidR="00D35B33" w:rsidRPr="00E6597C" w:rsidRDefault="00D35B33" w:rsidP="0048044A">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2D864A" w14:textId="77777777" w:rsidR="00D35B33" w:rsidRPr="00E6597C" w:rsidRDefault="00D35B33" w:rsidP="0048044A">
            <w:pPr>
              <w:spacing w:line="360" w:lineRule="auto"/>
              <w:jc w:val="center"/>
              <w:rPr>
                <w:rFonts w:ascii="GHEA Grapalat" w:hAnsi="GHEA Grapalat"/>
                <w:lang w:val="ru-RU"/>
              </w:rPr>
            </w:pPr>
          </w:p>
        </w:tc>
        <w:tc>
          <w:tcPr>
            <w:tcW w:w="4343" w:type="dxa"/>
          </w:tcPr>
          <w:p w14:paraId="4E85986D" w14:textId="77777777" w:rsidR="00D35B33" w:rsidRPr="00E6597C" w:rsidRDefault="00D35B33" w:rsidP="0048044A">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76357BBD" w14:textId="77777777" w:rsidR="00D35B33" w:rsidRPr="00E6597C" w:rsidRDefault="00D35B33" w:rsidP="0048044A">
            <w:pPr>
              <w:jc w:val="center"/>
              <w:rPr>
                <w:rFonts w:ascii="GHEA Grapalat" w:hAnsi="GHEA Grapalat"/>
                <w:lang w:val="ru-RU"/>
              </w:rPr>
            </w:pPr>
          </w:p>
          <w:p w14:paraId="7CD9024F" w14:textId="77777777" w:rsidR="00D35B33" w:rsidRPr="00E6597C" w:rsidRDefault="00D35B33" w:rsidP="0048044A">
            <w:pPr>
              <w:jc w:val="center"/>
              <w:rPr>
                <w:rFonts w:ascii="GHEA Grapalat" w:hAnsi="GHEA Grapalat"/>
                <w:lang w:val="ru-RU"/>
              </w:rPr>
            </w:pPr>
          </w:p>
          <w:p w14:paraId="2C3A8C42" w14:textId="77777777" w:rsidR="00D35B33" w:rsidRPr="00E6597C" w:rsidRDefault="00D35B33" w:rsidP="0048044A">
            <w:pPr>
              <w:jc w:val="center"/>
              <w:rPr>
                <w:rFonts w:ascii="GHEA Grapalat" w:hAnsi="GHEA Grapalat"/>
                <w:lang w:val="ru-RU"/>
              </w:rPr>
            </w:pPr>
            <w:r w:rsidRPr="00E6597C">
              <w:rPr>
                <w:rFonts w:ascii="GHEA Grapalat" w:hAnsi="GHEA Grapalat"/>
                <w:lang w:val="ru-RU"/>
              </w:rPr>
              <w:t>---------------------------------</w:t>
            </w:r>
          </w:p>
          <w:p w14:paraId="5D2387AE" w14:textId="77777777" w:rsidR="00D35B33" w:rsidRPr="00E6597C" w:rsidRDefault="00D35B33" w:rsidP="0048044A">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71917E5" w14:textId="77777777" w:rsidR="00D35B33" w:rsidRPr="00E6597C" w:rsidRDefault="00D35B33" w:rsidP="0048044A">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D29B39C" w14:textId="77777777" w:rsidR="00D35B33" w:rsidRDefault="00D35B33" w:rsidP="00F02279">
      <w:pPr>
        <w:ind w:firstLine="567"/>
        <w:jc w:val="right"/>
        <w:rPr>
          <w:rFonts w:ascii="GHEA Grapalat" w:hAnsi="GHEA Grapalat" w:cs="Sylfaen"/>
          <w:i/>
          <w:sz w:val="20"/>
          <w:szCs w:val="20"/>
          <w:lang w:val="pt-BR"/>
        </w:rPr>
      </w:pPr>
    </w:p>
    <w:p w14:paraId="73DC6207" w14:textId="77777777" w:rsidR="00D35B33" w:rsidRDefault="00D35B33" w:rsidP="00F02279">
      <w:pPr>
        <w:ind w:firstLine="567"/>
        <w:jc w:val="right"/>
        <w:rPr>
          <w:rFonts w:ascii="GHEA Grapalat" w:hAnsi="GHEA Grapalat" w:cs="Sylfaen"/>
          <w:i/>
          <w:sz w:val="20"/>
          <w:szCs w:val="20"/>
          <w:lang w:val="pt-BR"/>
        </w:rPr>
      </w:pPr>
    </w:p>
    <w:p w14:paraId="537B2CD4" w14:textId="77777777" w:rsidR="00D35B33" w:rsidRDefault="00D35B33" w:rsidP="00F02279">
      <w:pPr>
        <w:ind w:firstLine="567"/>
        <w:jc w:val="right"/>
        <w:rPr>
          <w:rFonts w:ascii="GHEA Grapalat" w:hAnsi="GHEA Grapalat" w:cs="Sylfaen"/>
          <w:i/>
          <w:sz w:val="20"/>
          <w:szCs w:val="20"/>
          <w:lang w:val="pt-BR"/>
        </w:rPr>
      </w:pPr>
    </w:p>
    <w:p w14:paraId="35397BAF" w14:textId="77777777" w:rsidR="00084993" w:rsidRDefault="00084993" w:rsidP="00F02279">
      <w:pPr>
        <w:ind w:firstLine="567"/>
        <w:jc w:val="right"/>
        <w:rPr>
          <w:rFonts w:ascii="GHEA Grapalat" w:hAnsi="GHEA Grapalat" w:cs="Sylfaen"/>
          <w:i/>
          <w:sz w:val="20"/>
          <w:szCs w:val="20"/>
          <w:lang w:val="pt-BR"/>
        </w:rPr>
      </w:pPr>
    </w:p>
    <w:p w14:paraId="794AB646" w14:textId="77777777" w:rsidR="00084993" w:rsidRDefault="00084993" w:rsidP="00F02279">
      <w:pPr>
        <w:ind w:firstLine="567"/>
        <w:jc w:val="right"/>
        <w:rPr>
          <w:rFonts w:ascii="GHEA Grapalat" w:hAnsi="GHEA Grapalat" w:cs="Sylfaen"/>
          <w:i/>
          <w:sz w:val="20"/>
          <w:szCs w:val="20"/>
          <w:lang w:val="pt-BR"/>
        </w:rPr>
      </w:pPr>
    </w:p>
    <w:p w14:paraId="423F8321" w14:textId="77777777" w:rsidR="00084993" w:rsidRDefault="00084993" w:rsidP="00F02279">
      <w:pPr>
        <w:ind w:firstLine="567"/>
        <w:jc w:val="right"/>
        <w:rPr>
          <w:rFonts w:ascii="GHEA Grapalat" w:hAnsi="GHEA Grapalat" w:cs="Sylfaen"/>
          <w:i/>
          <w:sz w:val="20"/>
          <w:szCs w:val="20"/>
          <w:lang w:val="pt-BR"/>
        </w:rPr>
      </w:pPr>
    </w:p>
    <w:p w14:paraId="199671D1" w14:textId="77777777" w:rsidR="00084993" w:rsidRDefault="00084993" w:rsidP="00F02279">
      <w:pPr>
        <w:ind w:firstLine="567"/>
        <w:jc w:val="right"/>
        <w:rPr>
          <w:rFonts w:ascii="GHEA Grapalat" w:hAnsi="GHEA Grapalat" w:cs="Sylfaen"/>
          <w:i/>
          <w:sz w:val="20"/>
          <w:szCs w:val="20"/>
          <w:lang w:val="pt-BR"/>
        </w:rPr>
      </w:pPr>
    </w:p>
    <w:p w14:paraId="3B9916D3" w14:textId="77777777" w:rsidR="00084993" w:rsidRDefault="00084993" w:rsidP="00F02279">
      <w:pPr>
        <w:ind w:firstLine="567"/>
        <w:jc w:val="right"/>
        <w:rPr>
          <w:rFonts w:ascii="GHEA Grapalat" w:hAnsi="GHEA Grapalat" w:cs="Sylfaen"/>
          <w:i/>
          <w:sz w:val="20"/>
          <w:szCs w:val="20"/>
          <w:lang w:val="pt-BR"/>
        </w:rPr>
      </w:pPr>
    </w:p>
    <w:p w14:paraId="7B0D6375" w14:textId="77777777" w:rsidR="00084993" w:rsidRDefault="00084993" w:rsidP="00F02279">
      <w:pPr>
        <w:ind w:firstLine="567"/>
        <w:jc w:val="right"/>
        <w:rPr>
          <w:rFonts w:ascii="GHEA Grapalat" w:hAnsi="GHEA Grapalat" w:cs="Sylfaen"/>
          <w:i/>
          <w:sz w:val="20"/>
          <w:szCs w:val="20"/>
          <w:lang w:val="pt-BR"/>
        </w:rPr>
      </w:pPr>
    </w:p>
    <w:p w14:paraId="4BAD724B" w14:textId="77777777" w:rsidR="00084993" w:rsidRDefault="00084993" w:rsidP="00F02279">
      <w:pPr>
        <w:ind w:firstLine="567"/>
        <w:jc w:val="right"/>
        <w:rPr>
          <w:rFonts w:ascii="GHEA Grapalat" w:hAnsi="GHEA Grapalat" w:cs="Sylfaen"/>
          <w:i/>
          <w:sz w:val="20"/>
          <w:szCs w:val="20"/>
          <w:lang w:val="pt-BR"/>
        </w:rPr>
      </w:pPr>
    </w:p>
    <w:p w14:paraId="05F46EE4" w14:textId="77777777" w:rsidR="0036090E" w:rsidRDefault="0036090E" w:rsidP="00F02279">
      <w:pPr>
        <w:ind w:firstLine="567"/>
        <w:jc w:val="right"/>
        <w:rPr>
          <w:rFonts w:ascii="GHEA Grapalat" w:hAnsi="GHEA Grapalat" w:cs="Sylfaen"/>
          <w:i/>
          <w:sz w:val="20"/>
          <w:szCs w:val="20"/>
          <w:lang w:val="pt-BR"/>
        </w:rPr>
      </w:pPr>
    </w:p>
    <w:p w14:paraId="0D4ECACB" w14:textId="77777777" w:rsidR="0036090E" w:rsidRDefault="0036090E" w:rsidP="00F02279">
      <w:pPr>
        <w:ind w:firstLine="567"/>
        <w:jc w:val="right"/>
        <w:rPr>
          <w:rFonts w:ascii="GHEA Grapalat" w:hAnsi="GHEA Grapalat" w:cs="Sylfaen"/>
          <w:i/>
          <w:sz w:val="20"/>
          <w:szCs w:val="20"/>
          <w:lang w:val="pt-BR"/>
        </w:rPr>
      </w:pPr>
    </w:p>
    <w:p w14:paraId="58068B93" w14:textId="77777777" w:rsidR="00084993" w:rsidRDefault="00084993" w:rsidP="00F02279">
      <w:pPr>
        <w:ind w:firstLine="567"/>
        <w:jc w:val="right"/>
        <w:rPr>
          <w:rFonts w:ascii="GHEA Grapalat" w:hAnsi="GHEA Grapalat" w:cs="Sylfaen"/>
          <w:i/>
          <w:sz w:val="20"/>
          <w:szCs w:val="20"/>
          <w:lang w:val="pt-BR"/>
        </w:rPr>
      </w:pPr>
    </w:p>
    <w:p w14:paraId="5E04CD6A" w14:textId="77777777" w:rsidR="00084993" w:rsidRDefault="00084993" w:rsidP="001D265F">
      <w:pPr>
        <w:rPr>
          <w:rFonts w:ascii="GHEA Grapalat" w:hAnsi="GHEA Grapalat" w:cs="Sylfaen"/>
          <w:i/>
          <w:sz w:val="20"/>
          <w:szCs w:val="20"/>
          <w:lang w:val="pt-BR"/>
        </w:r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BCCD729" w:rsidR="00F02279" w:rsidRPr="00E6597C" w:rsidRDefault="00F02279" w:rsidP="00F02279">
      <w:pPr>
        <w:ind w:firstLine="567"/>
        <w:jc w:val="right"/>
        <w:rPr>
          <w:rFonts w:ascii="GHEA Grapalat" w:hAnsi="GHEA Grapalat" w:cs="Arial"/>
          <w:i/>
          <w:sz w:val="20"/>
          <w:szCs w:val="20"/>
          <w:lang w:val="pt-BR"/>
        </w:rPr>
      </w:pPr>
      <w:r w:rsidRPr="001D265F">
        <w:rPr>
          <w:rFonts w:ascii="GHEA Grapalat" w:hAnsi="GHEA Grapalat"/>
          <w:i/>
          <w:sz w:val="20"/>
          <w:szCs w:val="20"/>
          <w:lang w:val="pt-BR"/>
        </w:rPr>
        <w:t>«</w:t>
      </w:r>
      <w:r w:rsidRPr="00E6597C">
        <w:rPr>
          <w:rFonts w:ascii="GHEA Grapalat" w:hAnsi="GHEA Grapalat"/>
          <w:i/>
          <w:sz w:val="20"/>
          <w:szCs w:val="20"/>
          <w:lang w:val="pt-BR"/>
        </w:rPr>
        <w:t xml:space="preserve">           </w:t>
      </w:r>
      <w:r w:rsidRPr="001D265F">
        <w:rPr>
          <w:rFonts w:ascii="GHEA Grapalat" w:hAnsi="GHEA Grapalat"/>
          <w:i/>
          <w:sz w:val="20"/>
          <w:szCs w:val="20"/>
          <w:lang w:val="pt-BR"/>
        </w:rPr>
        <w:t>»</w:t>
      </w:r>
      <w:r w:rsidRPr="00E6597C">
        <w:rPr>
          <w:rFonts w:ascii="GHEA Grapalat" w:hAnsi="GHEA Grapalat"/>
          <w:i/>
          <w:sz w:val="20"/>
          <w:szCs w:val="20"/>
          <w:lang w:val="pt-BR"/>
        </w:rPr>
        <w:t xml:space="preserve">                  20</w:t>
      </w:r>
      <w:r w:rsidR="00A233DA">
        <w:rPr>
          <w:rFonts w:ascii="GHEA Grapalat" w:hAnsi="GHEA Grapalat"/>
          <w:i/>
          <w:sz w:val="20"/>
          <w:szCs w:val="20"/>
          <w:lang w:val="pt-BR"/>
        </w:rPr>
        <w:t>24</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0D0E3547" w:rsidR="00F02279" w:rsidRPr="00E6597C" w:rsidRDefault="00A233DA" w:rsidP="00F02279">
      <w:pPr>
        <w:jc w:val="right"/>
        <w:rPr>
          <w:rFonts w:ascii="GHEA Grapalat" w:hAnsi="GHEA Grapalat" w:cs="Arial"/>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084993">
        <w:rPr>
          <w:rFonts w:ascii="Sylfaen" w:hAnsi="Sylfaen"/>
          <w:b/>
          <w:sz w:val="22"/>
          <w:lang w:val="af-ZA"/>
        </w:rPr>
        <w:t>4</w:t>
      </w:r>
      <w:r w:rsidR="00C960D4">
        <w:rPr>
          <w:rFonts w:ascii="Sylfaen" w:hAnsi="Sylfaen"/>
          <w:b/>
          <w:sz w:val="22"/>
          <w:lang w:val="af-ZA"/>
        </w:rPr>
        <w:t xml:space="preserve"> </w:t>
      </w:r>
      <w:r>
        <w:rPr>
          <w:rFonts w:ascii="Sylfaen" w:hAnsi="Sylfaen"/>
          <w:b/>
          <w:sz w:val="22"/>
          <w:lang w:val="af-ZA"/>
        </w:rPr>
        <w:t xml:space="preserve"> </w:t>
      </w:r>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1D265F"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F3717"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Default="00F02279" w:rsidP="00F02279">
      <w:pPr>
        <w:ind w:firstLine="567"/>
        <w:jc w:val="right"/>
        <w:rPr>
          <w:rFonts w:ascii="GHEA Grapalat" w:hAnsi="GHEA Grapalat" w:cs="Sylfaen"/>
          <w:i/>
          <w:sz w:val="22"/>
          <w:szCs w:val="22"/>
          <w:lang w:val="pt-BR"/>
        </w:rPr>
      </w:pPr>
    </w:p>
    <w:p w14:paraId="3826A771" w14:textId="77777777" w:rsidR="004C79CF" w:rsidRPr="00E6597C" w:rsidRDefault="004C79CF"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31E6DF30" w:rsidR="00F02279" w:rsidRPr="00E6597C" w:rsidRDefault="00A233DA" w:rsidP="00F02279">
      <w:pPr>
        <w:jc w:val="right"/>
        <w:rPr>
          <w:rFonts w:ascii="GHEA Grapalat" w:hAnsi="GHEA Grapalat" w:cs="Arial"/>
          <w:i/>
          <w:sz w:val="20"/>
          <w:szCs w:val="20"/>
          <w:lang w:val="pt-BR"/>
        </w:rPr>
      </w:pPr>
      <w:r w:rsidRPr="00DA47D0">
        <w:rPr>
          <w:rFonts w:ascii="Sylfaen" w:hAnsi="Sylfaen"/>
          <w:b/>
          <w:sz w:val="22"/>
          <w:lang w:val="af-ZA"/>
        </w:rPr>
        <w:t>ԵՔԼ-ԲՄԱՇՁԲ-2</w:t>
      </w:r>
      <w:r>
        <w:rPr>
          <w:rFonts w:ascii="Sylfaen" w:hAnsi="Sylfaen"/>
          <w:b/>
          <w:sz w:val="22"/>
          <w:lang w:val="af-ZA"/>
        </w:rPr>
        <w:t>4</w:t>
      </w:r>
      <w:r w:rsidR="00D22013">
        <w:rPr>
          <w:rFonts w:ascii="Sylfaen" w:hAnsi="Sylfaen"/>
          <w:b/>
          <w:sz w:val="22"/>
          <w:lang w:val="af-ZA"/>
        </w:rPr>
        <w:t>/</w:t>
      </w:r>
      <w:r w:rsidR="00084993">
        <w:rPr>
          <w:rFonts w:ascii="Sylfaen" w:hAnsi="Sylfaen"/>
          <w:b/>
          <w:sz w:val="22"/>
          <w:lang w:val="af-ZA"/>
        </w:rPr>
        <w:t>4</w:t>
      </w:r>
      <w:r w:rsidR="00C960D4">
        <w:rPr>
          <w:rFonts w:ascii="Sylfaen" w:hAnsi="Sylfaen"/>
          <w:b/>
          <w:sz w:val="22"/>
          <w:lang w:val="af-ZA"/>
        </w:rPr>
        <w:t xml:space="preserve"> </w:t>
      </w:r>
      <w:r>
        <w:rPr>
          <w:rFonts w:ascii="Sylfaen" w:hAnsi="Sylfaen"/>
          <w:b/>
          <w:sz w:val="22"/>
          <w:lang w:val="af-ZA"/>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BodyTextIndent3"/>
        <w:spacing w:line="240" w:lineRule="auto"/>
        <w:ind w:firstLine="0"/>
        <w:rPr>
          <w:rFonts w:asciiTheme="minorHAnsi" w:hAnsiTheme="minorHAnsi"/>
        </w:rPr>
      </w:pPr>
    </w:p>
    <w:sectPr w:rsidR="00071D1C" w:rsidRPr="00FF0D1D" w:rsidSect="00C402D4">
      <w:footnotePr>
        <w:pos w:val="beneathText"/>
      </w:footnotePr>
      <w:pgSz w:w="11906" w:h="16838" w:code="9"/>
      <w:pgMar w:top="533" w:right="70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20E9E" w14:textId="77777777" w:rsidR="00570DE4" w:rsidRDefault="00570DE4">
      <w:r>
        <w:separator/>
      </w:r>
    </w:p>
  </w:endnote>
  <w:endnote w:type="continuationSeparator" w:id="0">
    <w:p w14:paraId="1A0A4D85" w14:textId="77777777" w:rsidR="00570DE4" w:rsidRDefault="00570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DejaVu Serif">
    <w:altName w:val="Times New Roman"/>
    <w:charset w:val="00"/>
    <w:family w:val="roman"/>
    <w:pitch w:val="variable"/>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2F313" w14:textId="77777777" w:rsidR="00570DE4" w:rsidRDefault="00570DE4">
      <w:r>
        <w:separator/>
      </w:r>
    </w:p>
  </w:footnote>
  <w:footnote w:type="continuationSeparator" w:id="0">
    <w:p w14:paraId="290DA5AA" w14:textId="77777777" w:rsidR="00570DE4" w:rsidRDefault="00570DE4">
      <w:r>
        <w:continuationSeparator/>
      </w:r>
    </w:p>
  </w:footnote>
  <w:footnote w:id="1">
    <w:p w14:paraId="71B0B09D" w14:textId="77777777" w:rsidR="005E2132" w:rsidRPr="00265A5A" w:rsidRDefault="005E2132" w:rsidP="003B5CAC">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22745F43" w14:textId="77777777" w:rsidR="005E2132" w:rsidRPr="005D7B02" w:rsidRDefault="005E2132" w:rsidP="003B5CAC">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65775A4A" w14:textId="77777777" w:rsidR="005E2132" w:rsidRPr="005D7B02" w:rsidRDefault="005E2132" w:rsidP="003B5CAC">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2ECFB7A1" w14:textId="77777777" w:rsidR="005E2132" w:rsidRPr="005D7B02" w:rsidRDefault="005E2132" w:rsidP="003B5CAC">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71C460CB" w14:textId="77777777" w:rsidR="005E2132" w:rsidRPr="00916EDA" w:rsidRDefault="005E2132" w:rsidP="003B5CAC">
      <w:pPr>
        <w:pStyle w:val="FootnoteText"/>
        <w:rPr>
          <w:rFonts w:asciiTheme="minorHAnsi" w:hAnsiTheme="minorHAnsi"/>
        </w:rPr>
      </w:pPr>
    </w:p>
  </w:footnote>
  <w:footnote w:id="2">
    <w:p w14:paraId="15C24CA0" w14:textId="77777777" w:rsidR="005E2132" w:rsidRPr="005D7B02" w:rsidRDefault="005E2132" w:rsidP="003B5CAC">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5A0259C9" w14:textId="77777777" w:rsidR="005E2132" w:rsidRPr="005D7B02" w:rsidRDefault="005E2132" w:rsidP="003B5CAC">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273B4EAF" w14:textId="77777777" w:rsidR="005E2132" w:rsidRPr="00916EDA" w:rsidRDefault="005E2132" w:rsidP="003B5CAC">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3">
    <w:p w14:paraId="2946612C" w14:textId="77777777" w:rsidR="005E2132" w:rsidRPr="00D70570" w:rsidRDefault="005E2132" w:rsidP="003B5CAC">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81B6D98" w14:textId="4A668820" w:rsidR="005E2132" w:rsidRPr="00263447" w:rsidRDefault="005E2132">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5">
    <w:p w14:paraId="0219C460" w14:textId="1CE1F111" w:rsidR="005E2132" w:rsidRPr="004B72E3" w:rsidRDefault="005E2132" w:rsidP="00F84B2C">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5E2132" w:rsidRPr="004B72E3" w:rsidRDefault="005E2132" w:rsidP="00F84B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5E2132" w:rsidRPr="004B72E3" w:rsidRDefault="005E2132" w:rsidP="00F84B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5E2132" w:rsidRPr="00F84B2C" w:rsidRDefault="005E2132">
      <w:pPr>
        <w:pStyle w:val="FootnoteText"/>
        <w:rPr>
          <w:rFonts w:asciiTheme="minorHAnsi" w:hAnsiTheme="minorHAnsi"/>
          <w:lang w:val="hy-AM"/>
        </w:rPr>
      </w:pPr>
    </w:p>
  </w:footnote>
  <w:footnote w:id="6">
    <w:p w14:paraId="04CE74F7" w14:textId="77777777" w:rsidR="005E2132" w:rsidRPr="005D7B02" w:rsidRDefault="005E2132"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5E2132" w:rsidRPr="005D7B02" w:rsidRDefault="005E2132"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5E2132" w:rsidRPr="005D7B02" w:rsidRDefault="005E2132"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5E2132" w:rsidRPr="00D70570" w:rsidRDefault="005E2132">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338986DE" w14:textId="21DD107F" w:rsidR="005E2132" w:rsidRPr="005D7B02" w:rsidRDefault="005E2132"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5E2132" w:rsidRPr="005D7B02" w:rsidRDefault="005E2132" w:rsidP="00D90E1A">
      <w:pPr>
        <w:pStyle w:val="FootnoteText"/>
        <w:rPr>
          <w:rFonts w:ascii="Times New Roman" w:hAnsi="Times New Roman"/>
          <w:vertAlign w:val="superscript"/>
          <w:lang w:val="hy-AM"/>
        </w:rPr>
      </w:pPr>
    </w:p>
    <w:p w14:paraId="3D87C98A" w14:textId="781E0A99" w:rsidR="005E2132" w:rsidRPr="00D90E1A" w:rsidRDefault="005E2132">
      <w:pPr>
        <w:pStyle w:val="FootnoteText"/>
        <w:rPr>
          <w:rFonts w:asciiTheme="minorHAnsi" w:hAnsiTheme="minorHAnsi"/>
          <w:lang w:val="hy-AM"/>
        </w:rPr>
      </w:pPr>
    </w:p>
  </w:footnote>
  <w:footnote w:id="8">
    <w:p w14:paraId="485DB318" w14:textId="47C5660D" w:rsidR="005E2132" w:rsidRPr="000E08D1" w:rsidRDefault="005E2132"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9">
    <w:p w14:paraId="4E808E17" w14:textId="77777777" w:rsidR="005E2132" w:rsidRPr="003B5430" w:rsidRDefault="005E2132" w:rsidP="003B5CAC">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5C66034C" w14:textId="77777777" w:rsidR="005E2132" w:rsidRDefault="005E2132" w:rsidP="003B5CAC">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5099538C" w14:textId="77777777" w:rsidR="005E2132" w:rsidRPr="000E08D1" w:rsidRDefault="005E2132" w:rsidP="003B5CAC">
      <w:pPr>
        <w:pStyle w:val="FootnoteText"/>
        <w:rPr>
          <w:rFonts w:asciiTheme="minorHAnsi" w:hAnsiTheme="minorHAnsi"/>
          <w:lang w:val="hy-AM"/>
        </w:rPr>
      </w:pPr>
    </w:p>
  </w:footnote>
  <w:footnote w:id="11">
    <w:p w14:paraId="0B9936DC" w14:textId="77777777" w:rsidR="005E2132" w:rsidRPr="003024A2" w:rsidRDefault="005E2132" w:rsidP="00D35B33">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0FDA5A2F" w14:textId="77777777" w:rsidR="005E2132" w:rsidRPr="00F1088F" w:rsidRDefault="005E2132" w:rsidP="00D35B33">
      <w:pPr>
        <w:pStyle w:val="FootnoteText"/>
        <w:rPr>
          <w:rFonts w:asciiTheme="minorHAnsi" w:hAnsiTheme="minorHAnsi"/>
          <w:lang w:val="hy-AM"/>
        </w:rPr>
      </w:pPr>
    </w:p>
  </w:footnote>
  <w:footnote w:id="12">
    <w:p w14:paraId="3DBF1B54" w14:textId="77777777" w:rsidR="005E2132" w:rsidRDefault="005E2132" w:rsidP="00FF2B20">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67883204" w14:textId="77777777" w:rsidR="005E2132" w:rsidRPr="00033ABD" w:rsidRDefault="005E2132" w:rsidP="00FF2B20">
      <w:pPr>
        <w:pStyle w:val="FootnoteText"/>
        <w:rPr>
          <w:rFonts w:asciiTheme="minorHAnsi" w:hAnsiTheme="minorHAnsi"/>
          <w:lang w:val="hy-AM"/>
        </w:rPr>
      </w:pPr>
    </w:p>
  </w:footnote>
  <w:footnote w:id="13">
    <w:p w14:paraId="2F1F2378" w14:textId="77777777" w:rsidR="005E2132" w:rsidRPr="00FC4820" w:rsidRDefault="005E2132" w:rsidP="00D35B33">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4">
    <w:p w14:paraId="58A08803" w14:textId="77777777" w:rsidR="005E2132" w:rsidRPr="00FC4820" w:rsidDel="001432D3" w:rsidRDefault="005E2132" w:rsidP="00D35B33">
      <w:pPr>
        <w:pStyle w:val="FootnoteText"/>
        <w:jc w:val="both"/>
        <w:rPr>
          <w:del w:id="11"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5">
    <w:p w14:paraId="57E87436" w14:textId="77777777" w:rsidR="005E2132" w:rsidRPr="00742B5B" w:rsidRDefault="005E2132" w:rsidP="00953335">
      <w:pPr>
        <w:pStyle w:val="FootnoteText"/>
        <w:rPr>
          <w:rFonts w:asciiTheme="minorHAnsi" w:hAnsiTheme="minorHAnsi"/>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70207F"/>
    <w:multiLevelType w:val="multilevel"/>
    <w:tmpl w:val="D576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FE4D41"/>
    <w:multiLevelType w:val="hybridMultilevel"/>
    <w:tmpl w:val="48D459F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8A3695F"/>
    <w:multiLevelType w:val="hybridMultilevel"/>
    <w:tmpl w:val="57D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4"/>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1"/>
  </w:num>
  <w:num w:numId="13">
    <w:abstractNumId w:val="27"/>
  </w:num>
  <w:num w:numId="14">
    <w:abstractNumId w:val="10"/>
  </w:num>
  <w:num w:numId="15">
    <w:abstractNumId w:val="28"/>
  </w:num>
  <w:num w:numId="16">
    <w:abstractNumId w:val="13"/>
  </w:num>
  <w:num w:numId="17">
    <w:abstractNumId w:val="5"/>
  </w:num>
  <w:num w:numId="18">
    <w:abstractNumId w:val="1"/>
  </w:num>
  <w:num w:numId="19">
    <w:abstractNumId w:val="3"/>
  </w:num>
  <w:num w:numId="20">
    <w:abstractNumId w:val="2"/>
  </w:num>
  <w:num w:numId="21">
    <w:abstractNumId w:val="33"/>
  </w:num>
  <w:num w:numId="22">
    <w:abstractNumId w:val="30"/>
  </w:num>
  <w:num w:numId="23">
    <w:abstractNumId w:val="23"/>
  </w:num>
  <w:num w:numId="24">
    <w:abstractNumId w:val="0"/>
  </w:num>
  <w:num w:numId="25">
    <w:abstractNumId w:val="12"/>
  </w:num>
  <w:num w:numId="26">
    <w:abstractNumId w:val="17"/>
  </w:num>
  <w:num w:numId="27">
    <w:abstractNumId w:val="21"/>
  </w:num>
  <w:num w:numId="28">
    <w:abstractNumId w:val="9"/>
  </w:num>
  <w:num w:numId="29">
    <w:abstractNumId w:val="8"/>
  </w:num>
  <w:num w:numId="30">
    <w:abstractNumId w:val="11"/>
  </w:num>
  <w:num w:numId="31">
    <w:abstractNumId w:val="20"/>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2"/>
  </w:num>
  <w:num w:numId="35">
    <w:abstractNumId w:val="26"/>
  </w:num>
  <w:num w:numId="36">
    <w:abstractNumId w:val="29"/>
  </w:num>
  <w:num w:numId="37">
    <w:abstractNumId w:val="1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5EB8"/>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149"/>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C16"/>
    <w:rsid w:val="00057EFE"/>
    <w:rsid w:val="000604CF"/>
    <w:rsid w:val="00060EA7"/>
    <w:rsid w:val="00060FB1"/>
    <w:rsid w:val="0006220B"/>
    <w:rsid w:val="0006311D"/>
    <w:rsid w:val="00065724"/>
    <w:rsid w:val="00065C3B"/>
    <w:rsid w:val="000677B2"/>
    <w:rsid w:val="0007004B"/>
    <w:rsid w:val="000704B9"/>
    <w:rsid w:val="0007074A"/>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993"/>
    <w:rsid w:val="00084E87"/>
    <w:rsid w:val="00085931"/>
    <w:rsid w:val="00085ECD"/>
    <w:rsid w:val="000878DB"/>
    <w:rsid w:val="00087A30"/>
    <w:rsid w:val="0009109F"/>
    <w:rsid w:val="000911CA"/>
    <w:rsid w:val="00091EBC"/>
    <w:rsid w:val="00092D0A"/>
    <w:rsid w:val="00092FE9"/>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D1E"/>
    <w:rsid w:val="000C6F81"/>
    <w:rsid w:val="000C760E"/>
    <w:rsid w:val="000D07E4"/>
    <w:rsid w:val="000D10F1"/>
    <w:rsid w:val="000D16B6"/>
    <w:rsid w:val="000D2054"/>
    <w:rsid w:val="000D2527"/>
    <w:rsid w:val="000D3188"/>
    <w:rsid w:val="000D34C8"/>
    <w:rsid w:val="000D3B6D"/>
    <w:rsid w:val="000D4471"/>
    <w:rsid w:val="000D4C3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490"/>
    <w:rsid w:val="000E267C"/>
    <w:rsid w:val="000E2D7B"/>
    <w:rsid w:val="000E308B"/>
    <w:rsid w:val="000E331F"/>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0FE"/>
    <w:rsid w:val="00102291"/>
    <w:rsid w:val="0010323D"/>
    <w:rsid w:val="00104861"/>
    <w:rsid w:val="001060FF"/>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BD"/>
    <w:rsid w:val="001369CB"/>
    <w:rsid w:val="001371B4"/>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252"/>
    <w:rsid w:val="00161428"/>
    <w:rsid w:val="00161441"/>
    <w:rsid w:val="00161FE4"/>
    <w:rsid w:val="001635B8"/>
    <w:rsid w:val="00164BBC"/>
    <w:rsid w:val="0016519F"/>
    <w:rsid w:val="001657A2"/>
    <w:rsid w:val="001669C1"/>
    <w:rsid w:val="00166F7E"/>
    <w:rsid w:val="0016746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175"/>
    <w:rsid w:val="00184749"/>
    <w:rsid w:val="00184D18"/>
    <w:rsid w:val="00184F17"/>
    <w:rsid w:val="00185684"/>
    <w:rsid w:val="0018591C"/>
    <w:rsid w:val="00185DF9"/>
    <w:rsid w:val="00185FEC"/>
    <w:rsid w:val="001862C4"/>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A66F4"/>
    <w:rsid w:val="001B0D9A"/>
    <w:rsid w:val="001B1370"/>
    <w:rsid w:val="001B1FC4"/>
    <w:rsid w:val="001B21A3"/>
    <w:rsid w:val="001B37D2"/>
    <w:rsid w:val="001B45A9"/>
    <w:rsid w:val="001B478E"/>
    <w:rsid w:val="001B6FCF"/>
    <w:rsid w:val="001B7255"/>
    <w:rsid w:val="001B7698"/>
    <w:rsid w:val="001B7D31"/>
    <w:rsid w:val="001C07C6"/>
    <w:rsid w:val="001C0849"/>
    <w:rsid w:val="001C0B2D"/>
    <w:rsid w:val="001C302C"/>
    <w:rsid w:val="001C3D83"/>
    <w:rsid w:val="001C3F6C"/>
    <w:rsid w:val="001C5260"/>
    <w:rsid w:val="001C6A67"/>
    <w:rsid w:val="001C6C36"/>
    <w:rsid w:val="001C76F7"/>
    <w:rsid w:val="001C7C1A"/>
    <w:rsid w:val="001D1139"/>
    <w:rsid w:val="001D1D00"/>
    <w:rsid w:val="001D2074"/>
    <w:rsid w:val="001D265F"/>
    <w:rsid w:val="001D2D62"/>
    <w:rsid w:val="001D31F4"/>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0E0"/>
    <w:rsid w:val="001F1DF0"/>
    <w:rsid w:val="001F25A9"/>
    <w:rsid w:val="001F3237"/>
    <w:rsid w:val="001F386B"/>
    <w:rsid w:val="001F5EC9"/>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2B51"/>
    <w:rsid w:val="002330D0"/>
    <w:rsid w:val="0023354E"/>
    <w:rsid w:val="0023571C"/>
    <w:rsid w:val="00236B75"/>
    <w:rsid w:val="0024027D"/>
    <w:rsid w:val="00240289"/>
    <w:rsid w:val="0024041A"/>
    <w:rsid w:val="00240FBD"/>
    <w:rsid w:val="0024186B"/>
    <w:rsid w:val="0024205E"/>
    <w:rsid w:val="00242553"/>
    <w:rsid w:val="0024433C"/>
    <w:rsid w:val="00244642"/>
    <w:rsid w:val="00244B38"/>
    <w:rsid w:val="00246F46"/>
    <w:rsid w:val="00246FFD"/>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2ACC"/>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AA"/>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3B9"/>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295A"/>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23E9"/>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FD"/>
    <w:rsid w:val="00316381"/>
    <w:rsid w:val="003169A4"/>
    <w:rsid w:val="00316A69"/>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5F61"/>
    <w:rsid w:val="00336F9A"/>
    <w:rsid w:val="00337420"/>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090E"/>
    <w:rsid w:val="003610B1"/>
    <w:rsid w:val="00361308"/>
    <w:rsid w:val="00362238"/>
    <w:rsid w:val="0036230B"/>
    <w:rsid w:val="00362394"/>
    <w:rsid w:val="00363298"/>
    <w:rsid w:val="00363335"/>
    <w:rsid w:val="00363627"/>
    <w:rsid w:val="00363E98"/>
    <w:rsid w:val="003649ED"/>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3E"/>
    <w:rsid w:val="00376D5B"/>
    <w:rsid w:val="00380721"/>
    <w:rsid w:val="00381658"/>
    <w:rsid w:val="0038317B"/>
    <w:rsid w:val="00383A89"/>
    <w:rsid w:val="00383CB7"/>
    <w:rsid w:val="0038400D"/>
    <w:rsid w:val="0038438D"/>
    <w:rsid w:val="003850A0"/>
    <w:rsid w:val="0038517B"/>
    <w:rsid w:val="0038579B"/>
    <w:rsid w:val="00385AB0"/>
    <w:rsid w:val="003862E0"/>
    <w:rsid w:val="00386369"/>
    <w:rsid w:val="00386E4B"/>
    <w:rsid w:val="003871DA"/>
    <w:rsid w:val="00387F66"/>
    <w:rsid w:val="00391E56"/>
    <w:rsid w:val="00392525"/>
    <w:rsid w:val="00392695"/>
    <w:rsid w:val="00392B56"/>
    <w:rsid w:val="0039338D"/>
    <w:rsid w:val="003946B4"/>
    <w:rsid w:val="003949A5"/>
    <w:rsid w:val="00395D6D"/>
    <w:rsid w:val="00395D72"/>
    <w:rsid w:val="0039646A"/>
    <w:rsid w:val="00396D60"/>
    <w:rsid w:val="003972CC"/>
    <w:rsid w:val="00397DC0"/>
    <w:rsid w:val="003A0A31"/>
    <w:rsid w:val="003A145D"/>
    <w:rsid w:val="003A22D3"/>
    <w:rsid w:val="003A2BE0"/>
    <w:rsid w:val="003A377C"/>
    <w:rsid w:val="003A5049"/>
    <w:rsid w:val="003A5533"/>
    <w:rsid w:val="003A57F0"/>
    <w:rsid w:val="003A62A4"/>
    <w:rsid w:val="003A645E"/>
    <w:rsid w:val="003A7A32"/>
    <w:rsid w:val="003A7FC7"/>
    <w:rsid w:val="003B0939"/>
    <w:rsid w:val="003B0D6E"/>
    <w:rsid w:val="003B1FC0"/>
    <w:rsid w:val="003B282D"/>
    <w:rsid w:val="003B392D"/>
    <w:rsid w:val="003B3A13"/>
    <w:rsid w:val="003B4A74"/>
    <w:rsid w:val="003B5430"/>
    <w:rsid w:val="003B585C"/>
    <w:rsid w:val="003B5AE9"/>
    <w:rsid w:val="003B5CAC"/>
    <w:rsid w:val="003B60D5"/>
    <w:rsid w:val="003B6791"/>
    <w:rsid w:val="003B681E"/>
    <w:rsid w:val="003B6FB4"/>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BB8"/>
    <w:rsid w:val="003C5E16"/>
    <w:rsid w:val="003C66CF"/>
    <w:rsid w:val="003C6A92"/>
    <w:rsid w:val="003C7160"/>
    <w:rsid w:val="003D0075"/>
    <w:rsid w:val="003D0940"/>
    <w:rsid w:val="003D14E9"/>
    <w:rsid w:val="003D1BB7"/>
    <w:rsid w:val="003D1CF4"/>
    <w:rsid w:val="003D1D00"/>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492D"/>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4B0"/>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E74"/>
    <w:rsid w:val="00454356"/>
    <w:rsid w:val="00454D73"/>
    <w:rsid w:val="0045525D"/>
    <w:rsid w:val="004553DE"/>
    <w:rsid w:val="004555DF"/>
    <w:rsid w:val="004559C0"/>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9A1"/>
    <w:rsid w:val="00466BE6"/>
    <w:rsid w:val="004672FC"/>
    <w:rsid w:val="004678A5"/>
    <w:rsid w:val="00467B47"/>
    <w:rsid w:val="0047117B"/>
    <w:rsid w:val="00471624"/>
    <w:rsid w:val="00471867"/>
    <w:rsid w:val="0047211A"/>
    <w:rsid w:val="004722BC"/>
    <w:rsid w:val="00472963"/>
    <w:rsid w:val="00472E68"/>
    <w:rsid w:val="00473CF5"/>
    <w:rsid w:val="004749BD"/>
    <w:rsid w:val="00474C96"/>
    <w:rsid w:val="00475591"/>
    <w:rsid w:val="0047619C"/>
    <w:rsid w:val="00476579"/>
    <w:rsid w:val="00476A47"/>
    <w:rsid w:val="004772F9"/>
    <w:rsid w:val="00480162"/>
    <w:rsid w:val="0048044A"/>
    <w:rsid w:val="004813B3"/>
    <w:rsid w:val="004832A7"/>
    <w:rsid w:val="00483944"/>
    <w:rsid w:val="004840DB"/>
    <w:rsid w:val="0048419C"/>
    <w:rsid w:val="00484345"/>
    <w:rsid w:val="00484FED"/>
    <w:rsid w:val="004859E2"/>
    <w:rsid w:val="00485BCE"/>
    <w:rsid w:val="004863E1"/>
    <w:rsid w:val="00486B55"/>
    <w:rsid w:val="00487134"/>
    <w:rsid w:val="004874EC"/>
    <w:rsid w:val="0049223B"/>
    <w:rsid w:val="004929E4"/>
    <w:rsid w:val="00493AF9"/>
    <w:rsid w:val="00495083"/>
    <w:rsid w:val="00496062"/>
    <w:rsid w:val="00496E18"/>
    <w:rsid w:val="00497431"/>
    <w:rsid w:val="004974D8"/>
    <w:rsid w:val="004A1734"/>
    <w:rsid w:val="004A1C5D"/>
    <w:rsid w:val="004A1CC7"/>
    <w:rsid w:val="004A2DB0"/>
    <w:rsid w:val="004A3051"/>
    <w:rsid w:val="004A712A"/>
    <w:rsid w:val="004A7722"/>
    <w:rsid w:val="004B2363"/>
    <w:rsid w:val="004B28E1"/>
    <w:rsid w:val="004B2F56"/>
    <w:rsid w:val="004B383E"/>
    <w:rsid w:val="004B4580"/>
    <w:rsid w:val="004B5522"/>
    <w:rsid w:val="004B5AF3"/>
    <w:rsid w:val="004B61C2"/>
    <w:rsid w:val="004B63F4"/>
    <w:rsid w:val="004B6A8E"/>
    <w:rsid w:val="004B6D52"/>
    <w:rsid w:val="004B7B69"/>
    <w:rsid w:val="004B7C9F"/>
    <w:rsid w:val="004C090C"/>
    <w:rsid w:val="004C1544"/>
    <w:rsid w:val="004C17D2"/>
    <w:rsid w:val="004C1D9B"/>
    <w:rsid w:val="004C217A"/>
    <w:rsid w:val="004C35CD"/>
    <w:rsid w:val="004C3803"/>
    <w:rsid w:val="004C5CF3"/>
    <w:rsid w:val="004C6B8F"/>
    <w:rsid w:val="004C77DB"/>
    <w:rsid w:val="004C79CF"/>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9B5"/>
    <w:rsid w:val="004E1B0A"/>
    <w:rsid w:val="004E1C8E"/>
    <w:rsid w:val="004E27C5"/>
    <w:rsid w:val="004E2FC6"/>
    <w:rsid w:val="004E386A"/>
    <w:rsid w:val="004E4706"/>
    <w:rsid w:val="004E54F5"/>
    <w:rsid w:val="004E5843"/>
    <w:rsid w:val="004E649B"/>
    <w:rsid w:val="004E6A12"/>
    <w:rsid w:val="004E6E9A"/>
    <w:rsid w:val="004F0FD2"/>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CC"/>
    <w:rsid w:val="005230A8"/>
    <w:rsid w:val="00523563"/>
    <w:rsid w:val="005236FD"/>
    <w:rsid w:val="00524982"/>
    <w:rsid w:val="00524995"/>
    <w:rsid w:val="00524DDF"/>
    <w:rsid w:val="00524EFA"/>
    <w:rsid w:val="005250B5"/>
    <w:rsid w:val="0052546C"/>
    <w:rsid w:val="00525BD2"/>
    <w:rsid w:val="0052774E"/>
    <w:rsid w:val="0053039D"/>
    <w:rsid w:val="00530C17"/>
    <w:rsid w:val="00530DA1"/>
    <w:rsid w:val="00530F97"/>
    <w:rsid w:val="0053262C"/>
    <w:rsid w:val="00533928"/>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47B47"/>
    <w:rsid w:val="00551E52"/>
    <w:rsid w:val="005525A4"/>
    <w:rsid w:val="00552D6E"/>
    <w:rsid w:val="00553DFD"/>
    <w:rsid w:val="00553F8C"/>
    <w:rsid w:val="00554CA2"/>
    <w:rsid w:val="00556113"/>
    <w:rsid w:val="0055623A"/>
    <w:rsid w:val="005563D9"/>
    <w:rsid w:val="00557E3D"/>
    <w:rsid w:val="00560961"/>
    <w:rsid w:val="00561AF2"/>
    <w:rsid w:val="00562EB1"/>
    <w:rsid w:val="00563192"/>
    <w:rsid w:val="0056331A"/>
    <w:rsid w:val="005639B0"/>
    <w:rsid w:val="00564FB7"/>
    <w:rsid w:val="00565200"/>
    <w:rsid w:val="00565307"/>
    <w:rsid w:val="0056625A"/>
    <w:rsid w:val="00567040"/>
    <w:rsid w:val="005670AA"/>
    <w:rsid w:val="00570DE4"/>
    <w:rsid w:val="005716B8"/>
    <w:rsid w:val="00571702"/>
    <w:rsid w:val="00571F29"/>
    <w:rsid w:val="005739AB"/>
    <w:rsid w:val="005754F7"/>
    <w:rsid w:val="0057568F"/>
    <w:rsid w:val="00575C75"/>
    <w:rsid w:val="00577582"/>
    <w:rsid w:val="00577AE8"/>
    <w:rsid w:val="00581057"/>
    <w:rsid w:val="005812BE"/>
    <w:rsid w:val="00581DC3"/>
    <w:rsid w:val="0058298C"/>
    <w:rsid w:val="00582FEB"/>
    <w:rsid w:val="00583092"/>
    <w:rsid w:val="00583117"/>
    <w:rsid w:val="00584A70"/>
    <w:rsid w:val="005856C5"/>
    <w:rsid w:val="00585DD4"/>
    <w:rsid w:val="00585E16"/>
    <w:rsid w:val="0058649C"/>
    <w:rsid w:val="00586CD2"/>
    <w:rsid w:val="00587019"/>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82C"/>
    <w:rsid w:val="005A7FD2"/>
    <w:rsid w:val="005B1797"/>
    <w:rsid w:val="005B18D8"/>
    <w:rsid w:val="005B1CFC"/>
    <w:rsid w:val="005B1DD6"/>
    <w:rsid w:val="005B1E95"/>
    <w:rsid w:val="005B20E7"/>
    <w:rsid w:val="005B286F"/>
    <w:rsid w:val="005B598A"/>
    <w:rsid w:val="005B6B3E"/>
    <w:rsid w:val="005B7350"/>
    <w:rsid w:val="005B7932"/>
    <w:rsid w:val="005C1C00"/>
    <w:rsid w:val="005C2A18"/>
    <w:rsid w:val="005C3D04"/>
    <w:rsid w:val="005C4375"/>
    <w:rsid w:val="005C4C12"/>
    <w:rsid w:val="005C6159"/>
    <w:rsid w:val="005D00A5"/>
    <w:rsid w:val="005D00D6"/>
    <w:rsid w:val="005D07B2"/>
    <w:rsid w:val="005D0D93"/>
    <w:rsid w:val="005D0EFA"/>
    <w:rsid w:val="005D1A14"/>
    <w:rsid w:val="005D26DF"/>
    <w:rsid w:val="005D2EDB"/>
    <w:rsid w:val="005D2F61"/>
    <w:rsid w:val="005D30FC"/>
    <w:rsid w:val="005D3674"/>
    <w:rsid w:val="005D4D30"/>
    <w:rsid w:val="005D4D37"/>
    <w:rsid w:val="005D5D7D"/>
    <w:rsid w:val="005D6138"/>
    <w:rsid w:val="005D67B0"/>
    <w:rsid w:val="005D6CD6"/>
    <w:rsid w:val="005D71EF"/>
    <w:rsid w:val="005D7469"/>
    <w:rsid w:val="005D7B02"/>
    <w:rsid w:val="005E0E50"/>
    <w:rsid w:val="005E1F72"/>
    <w:rsid w:val="005E213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492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BE4"/>
    <w:rsid w:val="00624D21"/>
    <w:rsid w:val="0062522F"/>
    <w:rsid w:val="00627101"/>
    <w:rsid w:val="0062728A"/>
    <w:rsid w:val="00627E00"/>
    <w:rsid w:val="00627FA5"/>
    <w:rsid w:val="00630BF1"/>
    <w:rsid w:val="00630CC3"/>
    <w:rsid w:val="0063101C"/>
    <w:rsid w:val="00631658"/>
    <w:rsid w:val="00631744"/>
    <w:rsid w:val="00633389"/>
    <w:rsid w:val="00633E1E"/>
    <w:rsid w:val="006341A7"/>
    <w:rsid w:val="00634DC9"/>
    <w:rsid w:val="00635D52"/>
    <w:rsid w:val="0063754E"/>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9FC"/>
    <w:rsid w:val="00653DBE"/>
    <w:rsid w:val="00654214"/>
    <w:rsid w:val="00654ADD"/>
    <w:rsid w:val="00654D3D"/>
    <w:rsid w:val="006557E4"/>
    <w:rsid w:val="00655E71"/>
    <w:rsid w:val="00655EBD"/>
    <w:rsid w:val="00656548"/>
    <w:rsid w:val="006568C9"/>
    <w:rsid w:val="00657F32"/>
    <w:rsid w:val="006607D5"/>
    <w:rsid w:val="006608AD"/>
    <w:rsid w:val="006618DE"/>
    <w:rsid w:val="00662165"/>
    <w:rsid w:val="00662623"/>
    <w:rsid w:val="0066349B"/>
    <w:rsid w:val="0066404E"/>
    <w:rsid w:val="006657A3"/>
    <w:rsid w:val="006657EE"/>
    <w:rsid w:val="006676DA"/>
    <w:rsid w:val="00667A56"/>
    <w:rsid w:val="0067102D"/>
    <w:rsid w:val="00671A82"/>
    <w:rsid w:val="0067229B"/>
    <w:rsid w:val="0067579A"/>
    <w:rsid w:val="00676178"/>
    <w:rsid w:val="00677658"/>
    <w:rsid w:val="00677C72"/>
    <w:rsid w:val="006818C6"/>
    <w:rsid w:val="00685689"/>
    <w:rsid w:val="00685962"/>
    <w:rsid w:val="00685A30"/>
    <w:rsid w:val="00685C48"/>
    <w:rsid w:val="00686208"/>
    <w:rsid w:val="006908F3"/>
    <w:rsid w:val="00691009"/>
    <w:rsid w:val="006912BB"/>
    <w:rsid w:val="00691821"/>
    <w:rsid w:val="00692C09"/>
    <w:rsid w:val="00692FA3"/>
    <w:rsid w:val="00693C4E"/>
    <w:rsid w:val="006953B6"/>
    <w:rsid w:val="0069568D"/>
    <w:rsid w:val="006968E8"/>
    <w:rsid w:val="00697C38"/>
    <w:rsid w:val="006A0B4C"/>
    <w:rsid w:val="006A0D8B"/>
    <w:rsid w:val="006A0F27"/>
    <w:rsid w:val="006A134C"/>
    <w:rsid w:val="006A14B3"/>
    <w:rsid w:val="006A1851"/>
    <w:rsid w:val="006A1922"/>
    <w:rsid w:val="006A1F61"/>
    <w:rsid w:val="006A26BE"/>
    <w:rsid w:val="006A2D46"/>
    <w:rsid w:val="006A475C"/>
    <w:rsid w:val="006A6D19"/>
    <w:rsid w:val="006B0116"/>
    <w:rsid w:val="006B0566"/>
    <w:rsid w:val="006B19F7"/>
    <w:rsid w:val="006B2824"/>
    <w:rsid w:val="006B2F02"/>
    <w:rsid w:val="006B30FB"/>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26C8"/>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6F67BE"/>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2B8"/>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F4E"/>
    <w:rsid w:val="00757100"/>
    <w:rsid w:val="00757281"/>
    <w:rsid w:val="007579D0"/>
    <w:rsid w:val="00757A3F"/>
    <w:rsid w:val="00757D6C"/>
    <w:rsid w:val="007602A3"/>
    <w:rsid w:val="00760462"/>
    <w:rsid w:val="007607B8"/>
    <w:rsid w:val="00760CCC"/>
    <w:rsid w:val="00760E9B"/>
    <w:rsid w:val="0076368E"/>
    <w:rsid w:val="0076384C"/>
    <w:rsid w:val="00763EF3"/>
    <w:rsid w:val="00763EF7"/>
    <w:rsid w:val="00764AAD"/>
    <w:rsid w:val="00767670"/>
    <w:rsid w:val="0076785A"/>
    <w:rsid w:val="00767AD3"/>
    <w:rsid w:val="00767B04"/>
    <w:rsid w:val="007706D9"/>
    <w:rsid w:val="0077106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4F69"/>
    <w:rsid w:val="007A5810"/>
    <w:rsid w:val="007A5E2D"/>
    <w:rsid w:val="007A7DEB"/>
    <w:rsid w:val="007B188A"/>
    <w:rsid w:val="007B1CCE"/>
    <w:rsid w:val="007B1F35"/>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50BB"/>
    <w:rsid w:val="007D5FF1"/>
    <w:rsid w:val="007D716A"/>
    <w:rsid w:val="007D7707"/>
    <w:rsid w:val="007E0DD7"/>
    <w:rsid w:val="007E0E5F"/>
    <w:rsid w:val="007E0EA0"/>
    <w:rsid w:val="007E0EB8"/>
    <w:rsid w:val="007E15A7"/>
    <w:rsid w:val="007E1A5C"/>
    <w:rsid w:val="007E238F"/>
    <w:rsid w:val="007E3AEE"/>
    <w:rsid w:val="007E46FE"/>
    <w:rsid w:val="007E5097"/>
    <w:rsid w:val="007E5322"/>
    <w:rsid w:val="007E6804"/>
    <w:rsid w:val="007E6E01"/>
    <w:rsid w:val="007E70F5"/>
    <w:rsid w:val="007E78D1"/>
    <w:rsid w:val="007F12DE"/>
    <w:rsid w:val="007F1314"/>
    <w:rsid w:val="007F1F51"/>
    <w:rsid w:val="007F281F"/>
    <w:rsid w:val="007F3495"/>
    <w:rsid w:val="007F503F"/>
    <w:rsid w:val="007F5A5F"/>
    <w:rsid w:val="007F6722"/>
    <w:rsid w:val="008013DA"/>
    <w:rsid w:val="00803DDA"/>
    <w:rsid w:val="0080437A"/>
    <w:rsid w:val="00805DEA"/>
    <w:rsid w:val="008061D6"/>
    <w:rsid w:val="008069F0"/>
    <w:rsid w:val="00807178"/>
    <w:rsid w:val="0080763E"/>
    <w:rsid w:val="00807F1E"/>
    <w:rsid w:val="00807F3B"/>
    <w:rsid w:val="00807F3D"/>
    <w:rsid w:val="00807F72"/>
    <w:rsid w:val="00810591"/>
    <w:rsid w:val="008105B4"/>
    <w:rsid w:val="00811D16"/>
    <w:rsid w:val="00812744"/>
    <w:rsid w:val="008128C9"/>
    <w:rsid w:val="00814170"/>
    <w:rsid w:val="00814DBD"/>
    <w:rsid w:val="00816505"/>
    <w:rsid w:val="00820153"/>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A93"/>
    <w:rsid w:val="008546A0"/>
    <w:rsid w:val="00855715"/>
    <w:rsid w:val="008558B3"/>
    <w:rsid w:val="00855F55"/>
    <w:rsid w:val="0085683F"/>
    <w:rsid w:val="008568E9"/>
    <w:rsid w:val="008568EF"/>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998"/>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1DE7"/>
    <w:rsid w:val="0088384C"/>
    <w:rsid w:val="00884204"/>
    <w:rsid w:val="00884822"/>
    <w:rsid w:val="00884CA1"/>
    <w:rsid w:val="00886035"/>
    <w:rsid w:val="00886A3E"/>
    <w:rsid w:val="00886AA6"/>
    <w:rsid w:val="00886EFE"/>
    <w:rsid w:val="008870AF"/>
    <w:rsid w:val="00887807"/>
    <w:rsid w:val="008916DE"/>
    <w:rsid w:val="008920F8"/>
    <w:rsid w:val="00892B54"/>
    <w:rsid w:val="0089384E"/>
    <w:rsid w:val="00896212"/>
    <w:rsid w:val="0089622B"/>
    <w:rsid w:val="00896A13"/>
    <w:rsid w:val="00896AC0"/>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0FF3"/>
    <w:rsid w:val="008B12AF"/>
    <w:rsid w:val="008B1605"/>
    <w:rsid w:val="008B1B4F"/>
    <w:rsid w:val="008B2AB6"/>
    <w:rsid w:val="008B4DB1"/>
    <w:rsid w:val="008B4FDA"/>
    <w:rsid w:val="008B5A23"/>
    <w:rsid w:val="008B73CD"/>
    <w:rsid w:val="008C0E12"/>
    <w:rsid w:val="008C17DA"/>
    <w:rsid w:val="008C28FC"/>
    <w:rsid w:val="008C343E"/>
    <w:rsid w:val="008C353D"/>
    <w:rsid w:val="008C417C"/>
    <w:rsid w:val="008C5FC1"/>
    <w:rsid w:val="008C6995"/>
    <w:rsid w:val="008C6A78"/>
    <w:rsid w:val="008C750C"/>
    <w:rsid w:val="008C7692"/>
    <w:rsid w:val="008C769C"/>
    <w:rsid w:val="008D0121"/>
    <w:rsid w:val="008D0FB6"/>
    <w:rsid w:val="008D11AA"/>
    <w:rsid w:val="008D210B"/>
    <w:rsid w:val="008D294A"/>
    <w:rsid w:val="008D2B99"/>
    <w:rsid w:val="008D371F"/>
    <w:rsid w:val="008D3C71"/>
    <w:rsid w:val="008D47F6"/>
    <w:rsid w:val="008D493D"/>
    <w:rsid w:val="008D5016"/>
    <w:rsid w:val="008D5704"/>
    <w:rsid w:val="008D5EE7"/>
    <w:rsid w:val="008D6C6C"/>
    <w:rsid w:val="008D6EF8"/>
    <w:rsid w:val="008D6F00"/>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5E75"/>
    <w:rsid w:val="008E60B3"/>
    <w:rsid w:val="008E6EC6"/>
    <w:rsid w:val="008F13BF"/>
    <w:rsid w:val="008F2365"/>
    <w:rsid w:val="008F2B76"/>
    <w:rsid w:val="008F527F"/>
    <w:rsid w:val="008F6B74"/>
    <w:rsid w:val="00900242"/>
    <w:rsid w:val="00902BB9"/>
    <w:rsid w:val="00902D0C"/>
    <w:rsid w:val="00903898"/>
    <w:rsid w:val="0090481C"/>
    <w:rsid w:val="00904926"/>
    <w:rsid w:val="0090510C"/>
    <w:rsid w:val="0090571F"/>
    <w:rsid w:val="00905984"/>
    <w:rsid w:val="00906104"/>
    <w:rsid w:val="00906132"/>
    <w:rsid w:val="00906204"/>
    <w:rsid w:val="009065B6"/>
    <w:rsid w:val="00906930"/>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5555"/>
    <w:rsid w:val="00926875"/>
    <w:rsid w:val="00930867"/>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1AFD"/>
    <w:rsid w:val="0094684E"/>
    <w:rsid w:val="009471C4"/>
    <w:rsid w:val="00947CEB"/>
    <w:rsid w:val="00947D03"/>
    <w:rsid w:val="0095046F"/>
    <w:rsid w:val="0095126B"/>
    <w:rsid w:val="0095176C"/>
    <w:rsid w:val="0095199F"/>
    <w:rsid w:val="00952257"/>
    <w:rsid w:val="00952437"/>
    <w:rsid w:val="0095281A"/>
    <w:rsid w:val="00953335"/>
    <w:rsid w:val="00953F12"/>
    <w:rsid w:val="00954F59"/>
    <w:rsid w:val="00955A1E"/>
    <w:rsid w:val="00955CC1"/>
    <w:rsid w:val="00955E87"/>
    <w:rsid w:val="00956D11"/>
    <w:rsid w:val="00956F77"/>
    <w:rsid w:val="00960802"/>
    <w:rsid w:val="00961895"/>
    <w:rsid w:val="00962585"/>
    <w:rsid w:val="00962791"/>
    <w:rsid w:val="00963E00"/>
    <w:rsid w:val="009647B3"/>
    <w:rsid w:val="009648D5"/>
    <w:rsid w:val="00965350"/>
    <w:rsid w:val="00965B76"/>
    <w:rsid w:val="00965E05"/>
    <w:rsid w:val="00965FCF"/>
    <w:rsid w:val="00965FF7"/>
    <w:rsid w:val="009666E0"/>
    <w:rsid w:val="009670B1"/>
    <w:rsid w:val="00971CAE"/>
    <w:rsid w:val="009724A5"/>
    <w:rsid w:val="00972668"/>
    <w:rsid w:val="009732B6"/>
    <w:rsid w:val="00973601"/>
    <w:rsid w:val="0097362A"/>
    <w:rsid w:val="00973BAB"/>
    <w:rsid w:val="00973FB1"/>
    <w:rsid w:val="009746C2"/>
    <w:rsid w:val="009750D7"/>
    <w:rsid w:val="00975F7D"/>
    <w:rsid w:val="00975F7E"/>
    <w:rsid w:val="00976554"/>
    <w:rsid w:val="009771B9"/>
    <w:rsid w:val="009775DB"/>
    <w:rsid w:val="00977974"/>
    <w:rsid w:val="009813C4"/>
    <w:rsid w:val="00981540"/>
    <w:rsid w:val="0098244A"/>
    <w:rsid w:val="00982A93"/>
    <w:rsid w:val="00983AF5"/>
    <w:rsid w:val="00984456"/>
    <w:rsid w:val="00984BDB"/>
    <w:rsid w:val="00984D8D"/>
    <w:rsid w:val="00985291"/>
    <w:rsid w:val="00987E76"/>
    <w:rsid w:val="00990375"/>
    <w:rsid w:val="00990561"/>
    <w:rsid w:val="00990C42"/>
    <w:rsid w:val="009911F4"/>
    <w:rsid w:val="00993191"/>
    <w:rsid w:val="009935A9"/>
    <w:rsid w:val="00993AFB"/>
    <w:rsid w:val="00993B84"/>
    <w:rsid w:val="00994A77"/>
    <w:rsid w:val="00995045"/>
    <w:rsid w:val="00995499"/>
    <w:rsid w:val="009956B1"/>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1D81"/>
    <w:rsid w:val="009D2415"/>
    <w:rsid w:val="009D2800"/>
    <w:rsid w:val="009D352B"/>
    <w:rsid w:val="009D3747"/>
    <w:rsid w:val="009D47AF"/>
    <w:rsid w:val="009D5B52"/>
    <w:rsid w:val="009D64FE"/>
    <w:rsid w:val="009D6D1A"/>
    <w:rsid w:val="009D78BC"/>
    <w:rsid w:val="009E1525"/>
    <w:rsid w:val="009E19C7"/>
    <w:rsid w:val="009E251B"/>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20A"/>
    <w:rsid w:val="009F64A7"/>
    <w:rsid w:val="009F7683"/>
    <w:rsid w:val="009F7C54"/>
    <w:rsid w:val="009F7D78"/>
    <w:rsid w:val="00A00BCA"/>
    <w:rsid w:val="00A00E74"/>
    <w:rsid w:val="00A0285A"/>
    <w:rsid w:val="00A0371A"/>
    <w:rsid w:val="00A038AD"/>
    <w:rsid w:val="00A04DB0"/>
    <w:rsid w:val="00A05356"/>
    <w:rsid w:val="00A06D97"/>
    <w:rsid w:val="00A0752B"/>
    <w:rsid w:val="00A10D1E"/>
    <w:rsid w:val="00A10D1F"/>
    <w:rsid w:val="00A112E2"/>
    <w:rsid w:val="00A11385"/>
    <w:rsid w:val="00A1152B"/>
    <w:rsid w:val="00A11BD0"/>
    <w:rsid w:val="00A11F49"/>
    <w:rsid w:val="00A12750"/>
    <w:rsid w:val="00A1295D"/>
    <w:rsid w:val="00A12A5E"/>
    <w:rsid w:val="00A12C95"/>
    <w:rsid w:val="00A14B27"/>
    <w:rsid w:val="00A14ED9"/>
    <w:rsid w:val="00A150A9"/>
    <w:rsid w:val="00A1623D"/>
    <w:rsid w:val="00A16BE7"/>
    <w:rsid w:val="00A20B69"/>
    <w:rsid w:val="00A222D7"/>
    <w:rsid w:val="00A22548"/>
    <w:rsid w:val="00A22EB5"/>
    <w:rsid w:val="00A233DA"/>
    <w:rsid w:val="00A24827"/>
    <w:rsid w:val="00A249DB"/>
    <w:rsid w:val="00A24F80"/>
    <w:rsid w:val="00A26AB8"/>
    <w:rsid w:val="00A27FAF"/>
    <w:rsid w:val="00A3062D"/>
    <w:rsid w:val="00A30B3F"/>
    <w:rsid w:val="00A31A12"/>
    <w:rsid w:val="00A31F51"/>
    <w:rsid w:val="00A3284C"/>
    <w:rsid w:val="00A34587"/>
    <w:rsid w:val="00A345A6"/>
    <w:rsid w:val="00A3623A"/>
    <w:rsid w:val="00A363C5"/>
    <w:rsid w:val="00A37070"/>
    <w:rsid w:val="00A40446"/>
    <w:rsid w:val="00A408CE"/>
    <w:rsid w:val="00A42216"/>
    <w:rsid w:val="00A42D1F"/>
    <w:rsid w:val="00A42E71"/>
    <w:rsid w:val="00A43166"/>
    <w:rsid w:val="00A4360B"/>
    <w:rsid w:val="00A4426D"/>
    <w:rsid w:val="00A442E0"/>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4DF8"/>
    <w:rsid w:val="00A5512C"/>
    <w:rsid w:val="00A558B9"/>
    <w:rsid w:val="00A55E59"/>
    <w:rsid w:val="00A55FEE"/>
    <w:rsid w:val="00A572D8"/>
    <w:rsid w:val="00A5742B"/>
    <w:rsid w:val="00A605DB"/>
    <w:rsid w:val="00A61746"/>
    <w:rsid w:val="00A619F2"/>
    <w:rsid w:val="00A61F96"/>
    <w:rsid w:val="00A63118"/>
    <w:rsid w:val="00A63445"/>
    <w:rsid w:val="00A63EB8"/>
    <w:rsid w:val="00A64339"/>
    <w:rsid w:val="00A65307"/>
    <w:rsid w:val="00A65C38"/>
    <w:rsid w:val="00A660E4"/>
    <w:rsid w:val="00A66431"/>
    <w:rsid w:val="00A6756D"/>
    <w:rsid w:val="00A67928"/>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1EB4"/>
    <w:rsid w:val="00A8328A"/>
    <w:rsid w:val="00A8368B"/>
    <w:rsid w:val="00A85E5D"/>
    <w:rsid w:val="00A863E3"/>
    <w:rsid w:val="00A87140"/>
    <w:rsid w:val="00A905A7"/>
    <w:rsid w:val="00A91342"/>
    <w:rsid w:val="00A91EB3"/>
    <w:rsid w:val="00A921FF"/>
    <w:rsid w:val="00A93710"/>
    <w:rsid w:val="00A9397C"/>
    <w:rsid w:val="00A94B71"/>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4884"/>
    <w:rsid w:val="00AB5AF2"/>
    <w:rsid w:val="00AB5D5B"/>
    <w:rsid w:val="00AB5E50"/>
    <w:rsid w:val="00AB64C0"/>
    <w:rsid w:val="00AB77E2"/>
    <w:rsid w:val="00AB7AF9"/>
    <w:rsid w:val="00AB7D2E"/>
    <w:rsid w:val="00AC082E"/>
    <w:rsid w:val="00AC2A66"/>
    <w:rsid w:val="00AC36C5"/>
    <w:rsid w:val="00AC3F2F"/>
    <w:rsid w:val="00AC45C7"/>
    <w:rsid w:val="00AC4EAF"/>
    <w:rsid w:val="00AC5807"/>
    <w:rsid w:val="00AC743C"/>
    <w:rsid w:val="00AC7A2E"/>
    <w:rsid w:val="00AD0142"/>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3C1"/>
    <w:rsid w:val="00B04537"/>
    <w:rsid w:val="00B04817"/>
    <w:rsid w:val="00B051BE"/>
    <w:rsid w:val="00B07942"/>
    <w:rsid w:val="00B07E76"/>
    <w:rsid w:val="00B11297"/>
    <w:rsid w:val="00B11B38"/>
    <w:rsid w:val="00B12288"/>
    <w:rsid w:val="00B12330"/>
    <w:rsid w:val="00B12C72"/>
    <w:rsid w:val="00B13129"/>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68F"/>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34E"/>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6C56"/>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618"/>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307"/>
    <w:rsid w:val="00BC0BAC"/>
    <w:rsid w:val="00BC1555"/>
    <w:rsid w:val="00BC1804"/>
    <w:rsid w:val="00BC2255"/>
    <w:rsid w:val="00BC256B"/>
    <w:rsid w:val="00BC354F"/>
    <w:rsid w:val="00BC3E66"/>
    <w:rsid w:val="00BC42E1"/>
    <w:rsid w:val="00BC4594"/>
    <w:rsid w:val="00BC5C26"/>
    <w:rsid w:val="00BC6493"/>
    <w:rsid w:val="00BC6807"/>
    <w:rsid w:val="00BC6E1C"/>
    <w:rsid w:val="00BC6EE1"/>
    <w:rsid w:val="00BC6FA9"/>
    <w:rsid w:val="00BC723A"/>
    <w:rsid w:val="00BD0588"/>
    <w:rsid w:val="00BD0D0A"/>
    <w:rsid w:val="00BD13CE"/>
    <w:rsid w:val="00BD2920"/>
    <w:rsid w:val="00BD3B55"/>
    <w:rsid w:val="00BD4564"/>
    <w:rsid w:val="00BD4817"/>
    <w:rsid w:val="00BD572E"/>
    <w:rsid w:val="00BD5926"/>
    <w:rsid w:val="00BD5F94"/>
    <w:rsid w:val="00BD6BF7"/>
    <w:rsid w:val="00BD72E6"/>
    <w:rsid w:val="00BE01AE"/>
    <w:rsid w:val="00BE3F61"/>
    <w:rsid w:val="00BE4160"/>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C8"/>
    <w:rsid w:val="00C024D3"/>
    <w:rsid w:val="00C029B6"/>
    <w:rsid w:val="00C03431"/>
    <w:rsid w:val="00C03728"/>
    <w:rsid w:val="00C03A8B"/>
    <w:rsid w:val="00C0413D"/>
    <w:rsid w:val="00C04470"/>
    <w:rsid w:val="00C05B80"/>
    <w:rsid w:val="00C10519"/>
    <w:rsid w:val="00C105F6"/>
    <w:rsid w:val="00C1134C"/>
    <w:rsid w:val="00C11929"/>
    <w:rsid w:val="00C1199A"/>
    <w:rsid w:val="00C122A6"/>
    <w:rsid w:val="00C132F1"/>
    <w:rsid w:val="00C1355F"/>
    <w:rsid w:val="00C14561"/>
    <w:rsid w:val="00C14F1A"/>
    <w:rsid w:val="00C156C3"/>
    <w:rsid w:val="00C15BC3"/>
    <w:rsid w:val="00C16602"/>
    <w:rsid w:val="00C16F3F"/>
    <w:rsid w:val="00C17414"/>
    <w:rsid w:val="00C1765A"/>
    <w:rsid w:val="00C207A1"/>
    <w:rsid w:val="00C21505"/>
    <w:rsid w:val="00C2151D"/>
    <w:rsid w:val="00C22421"/>
    <w:rsid w:val="00C232E0"/>
    <w:rsid w:val="00C23B1B"/>
    <w:rsid w:val="00C23CBF"/>
    <w:rsid w:val="00C23D48"/>
    <w:rsid w:val="00C23F1D"/>
    <w:rsid w:val="00C24256"/>
    <w:rsid w:val="00C253DA"/>
    <w:rsid w:val="00C26B4D"/>
    <w:rsid w:val="00C26CF7"/>
    <w:rsid w:val="00C3130B"/>
    <w:rsid w:val="00C31373"/>
    <w:rsid w:val="00C324F0"/>
    <w:rsid w:val="00C34414"/>
    <w:rsid w:val="00C3483E"/>
    <w:rsid w:val="00C3484C"/>
    <w:rsid w:val="00C35169"/>
    <w:rsid w:val="00C358EA"/>
    <w:rsid w:val="00C364E8"/>
    <w:rsid w:val="00C36C8B"/>
    <w:rsid w:val="00C3797F"/>
    <w:rsid w:val="00C402BB"/>
    <w:rsid w:val="00C402D4"/>
    <w:rsid w:val="00C4095B"/>
    <w:rsid w:val="00C43213"/>
    <w:rsid w:val="00C4327F"/>
    <w:rsid w:val="00C43524"/>
    <w:rsid w:val="00C435DD"/>
    <w:rsid w:val="00C4386D"/>
    <w:rsid w:val="00C4487D"/>
    <w:rsid w:val="00C45620"/>
    <w:rsid w:val="00C464BA"/>
    <w:rsid w:val="00C47611"/>
    <w:rsid w:val="00C4795F"/>
    <w:rsid w:val="00C47D72"/>
    <w:rsid w:val="00C50D71"/>
    <w:rsid w:val="00C51512"/>
    <w:rsid w:val="00C527F9"/>
    <w:rsid w:val="00C53834"/>
    <w:rsid w:val="00C53926"/>
    <w:rsid w:val="00C53D1C"/>
    <w:rsid w:val="00C544DF"/>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15C"/>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87212"/>
    <w:rsid w:val="00C901EE"/>
    <w:rsid w:val="00C91F69"/>
    <w:rsid w:val="00C92051"/>
    <w:rsid w:val="00C92D18"/>
    <w:rsid w:val="00C95B0F"/>
    <w:rsid w:val="00C960D4"/>
    <w:rsid w:val="00C96127"/>
    <w:rsid w:val="00C978AF"/>
    <w:rsid w:val="00CA0015"/>
    <w:rsid w:val="00CA169D"/>
    <w:rsid w:val="00CA1747"/>
    <w:rsid w:val="00CA1BCA"/>
    <w:rsid w:val="00CA1C11"/>
    <w:rsid w:val="00CA2207"/>
    <w:rsid w:val="00CA30F7"/>
    <w:rsid w:val="00CA37FA"/>
    <w:rsid w:val="00CA4510"/>
    <w:rsid w:val="00CA4AB2"/>
    <w:rsid w:val="00CA5671"/>
    <w:rsid w:val="00CA5B8D"/>
    <w:rsid w:val="00CA5DD1"/>
    <w:rsid w:val="00CA5F50"/>
    <w:rsid w:val="00CA6AF5"/>
    <w:rsid w:val="00CA770E"/>
    <w:rsid w:val="00CA7F13"/>
    <w:rsid w:val="00CB0129"/>
    <w:rsid w:val="00CB0901"/>
    <w:rsid w:val="00CB0ADE"/>
    <w:rsid w:val="00CB242F"/>
    <w:rsid w:val="00CB3CB1"/>
    <w:rsid w:val="00CB41AB"/>
    <w:rsid w:val="00CB4C1E"/>
    <w:rsid w:val="00CB5290"/>
    <w:rsid w:val="00CB57BB"/>
    <w:rsid w:val="00CB679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5CD5"/>
    <w:rsid w:val="00CE0D9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4D9F"/>
    <w:rsid w:val="00D05A4D"/>
    <w:rsid w:val="00D05F06"/>
    <w:rsid w:val="00D06E12"/>
    <w:rsid w:val="00D104E6"/>
    <w:rsid w:val="00D10B0C"/>
    <w:rsid w:val="00D11611"/>
    <w:rsid w:val="00D132BC"/>
    <w:rsid w:val="00D139C5"/>
    <w:rsid w:val="00D149C4"/>
    <w:rsid w:val="00D14B02"/>
    <w:rsid w:val="00D150B0"/>
    <w:rsid w:val="00D15272"/>
    <w:rsid w:val="00D15ED6"/>
    <w:rsid w:val="00D161B8"/>
    <w:rsid w:val="00D17209"/>
    <w:rsid w:val="00D17258"/>
    <w:rsid w:val="00D20DD6"/>
    <w:rsid w:val="00D219A5"/>
    <w:rsid w:val="00D21F8D"/>
    <w:rsid w:val="00D22013"/>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33"/>
    <w:rsid w:val="00D362DB"/>
    <w:rsid w:val="00D36D97"/>
    <w:rsid w:val="00D371A7"/>
    <w:rsid w:val="00D37A8C"/>
    <w:rsid w:val="00D411B6"/>
    <w:rsid w:val="00D433D6"/>
    <w:rsid w:val="00D4557B"/>
    <w:rsid w:val="00D4560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3BA3"/>
    <w:rsid w:val="00D65BF2"/>
    <w:rsid w:val="00D65E4E"/>
    <w:rsid w:val="00D65EBA"/>
    <w:rsid w:val="00D672C8"/>
    <w:rsid w:val="00D70570"/>
    <w:rsid w:val="00D71259"/>
    <w:rsid w:val="00D71364"/>
    <w:rsid w:val="00D7171E"/>
    <w:rsid w:val="00D730FC"/>
    <w:rsid w:val="00D7354F"/>
    <w:rsid w:val="00D73C08"/>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38EB"/>
    <w:rsid w:val="00D84287"/>
    <w:rsid w:val="00D84988"/>
    <w:rsid w:val="00D85304"/>
    <w:rsid w:val="00D8630B"/>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2C86"/>
    <w:rsid w:val="00DA41B1"/>
    <w:rsid w:val="00DA453A"/>
    <w:rsid w:val="00DA687B"/>
    <w:rsid w:val="00DA6C97"/>
    <w:rsid w:val="00DB01A7"/>
    <w:rsid w:val="00DB0602"/>
    <w:rsid w:val="00DB2BCC"/>
    <w:rsid w:val="00DB3E17"/>
    <w:rsid w:val="00DB41B7"/>
    <w:rsid w:val="00DB4273"/>
    <w:rsid w:val="00DB4CC7"/>
    <w:rsid w:val="00DB56E2"/>
    <w:rsid w:val="00DB64C8"/>
    <w:rsid w:val="00DB6D02"/>
    <w:rsid w:val="00DC0994"/>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0F7"/>
    <w:rsid w:val="00DE5B89"/>
    <w:rsid w:val="00DE65EA"/>
    <w:rsid w:val="00DE72F9"/>
    <w:rsid w:val="00DE7B31"/>
    <w:rsid w:val="00DE7F8F"/>
    <w:rsid w:val="00DF0AFE"/>
    <w:rsid w:val="00DF11C4"/>
    <w:rsid w:val="00DF1625"/>
    <w:rsid w:val="00DF19A1"/>
    <w:rsid w:val="00DF2BFA"/>
    <w:rsid w:val="00DF2FEF"/>
    <w:rsid w:val="00DF5182"/>
    <w:rsid w:val="00DF68A6"/>
    <w:rsid w:val="00E01503"/>
    <w:rsid w:val="00E020C1"/>
    <w:rsid w:val="00E02F60"/>
    <w:rsid w:val="00E038DA"/>
    <w:rsid w:val="00E03B9D"/>
    <w:rsid w:val="00E040F0"/>
    <w:rsid w:val="00E04589"/>
    <w:rsid w:val="00E045AE"/>
    <w:rsid w:val="00E046C2"/>
    <w:rsid w:val="00E049FC"/>
    <w:rsid w:val="00E04FA9"/>
    <w:rsid w:val="00E054D3"/>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7F1"/>
    <w:rsid w:val="00E25D59"/>
    <w:rsid w:val="00E2620A"/>
    <w:rsid w:val="00E26664"/>
    <w:rsid w:val="00E26A48"/>
    <w:rsid w:val="00E26DCE"/>
    <w:rsid w:val="00E27EED"/>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F15"/>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0F3"/>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639"/>
    <w:rsid w:val="00EB5989"/>
    <w:rsid w:val="00EB5A2E"/>
    <w:rsid w:val="00EB5F02"/>
    <w:rsid w:val="00EB602D"/>
    <w:rsid w:val="00EB6064"/>
    <w:rsid w:val="00EB6314"/>
    <w:rsid w:val="00EB6684"/>
    <w:rsid w:val="00EB6E54"/>
    <w:rsid w:val="00EC0C4F"/>
    <w:rsid w:val="00EC20BC"/>
    <w:rsid w:val="00EC22F7"/>
    <w:rsid w:val="00EC2345"/>
    <w:rsid w:val="00EC264B"/>
    <w:rsid w:val="00EC2CDE"/>
    <w:rsid w:val="00EC49B0"/>
    <w:rsid w:val="00EC5481"/>
    <w:rsid w:val="00EC6281"/>
    <w:rsid w:val="00EC7188"/>
    <w:rsid w:val="00EC72B1"/>
    <w:rsid w:val="00EC759E"/>
    <w:rsid w:val="00EC7897"/>
    <w:rsid w:val="00ED01B4"/>
    <w:rsid w:val="00ED0338"/>
    <w:rsid w:val="00ED0BF3"/>
    <w:rsid w:val="00ED0DE3"/>
    <w:rsid w:val="00ED1142"/>
    <w:rsid w:val="00ED1170"/>
    <w:rsid w:val="00ED2462"/>
    <w:rsid w:val="00ED321F"/>
    <w:rsid w:val="00ED36CA"/>
    <w:rsid w:val="00ED45E9"/>
    <w:rsid w:val="00ED47D5"/>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478"/>
    <w:rsid w:val="00EE7A99"/>
    <w:rsid w:val="00EF124E"/>
    <w:rsid w:val="00EF1517"/>
    <w:rsid w:val="00EF2159"/>
    <w:rsid w:val="00EF24C7"/>
    <w:rsid w:val="00EF273B"/>
    <w:rsid w:val="00EF2954"/>
    <w:rsid w:val="00EF2B43"/>
    <w:rsid w:val="00EF352E"/>
    <w:rsid w:val="00EF3662"/>
    <w:rsid w:val="00EF4630"/>
    <w:rsid w:val="00EF4BBA"/>
    <w:rsid w:val="00EF6526"/>
    <w:rsid w:val="00EF6939"/>
    <w:rsid w:val="00EF6DF2"/>
    <w:rsid w:val="00EF7868"/>
    <w:rsid w:val="00F00C96"/>
    <w:rsid w:val="00F01D1E"/>
    <w:rsid w:val="00F02279"/>
    <w:rsid w:val="00F025FC"/>
    <w:rsid w:val="00F02DBC"/>
    <w:rsid w:val="00F03B10"/>
    <w:rsid w:val="00F03BA3"/>
    <w:rsid w:val="00F04FC3"/>
    <w:rsid w:val="00F05954"/>
    <w:rsid w:val="00F06F30"/>
    <w:rsid w:val="00F1088F"/>
    <w:rsid w:val="00F11794"/>
    <w:rsid w:val="00F11AC7"/>
    <w:rsid w:val="00F11D9C"/>
    <w:rsid w:val="00F124AB"/>
    <w:rsid w:val="00F125C4"/>
    <w:rsid w:val="00F130E4"/>
    <w:rsid w:val="00F13444"/>
    <w:rsid w:val="00F1389B"/>
    <w:rsid w:val="00F13FFF"/>
    <w:rsid w:val="00F14132"/>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1478"/>
    <w:rsid w:val="00F420A3"/>
    <w:rsid w:val="00F435CA"/>
    <w:rsid w:val="00F4395E"/>
    <w:rsid w:val="00F449C0"/>
    <w:rsid w:val="00F4506C"/>
    <w:rsid w:val="00F45460"/>
    <w:rsid w:val="00F45B4D"/>
    <w:rsid w:val="00F45B8B"/>
    <w:rsid w:val="00F45E7C"/>
    <w:rsid w:val="00F4686C"/>
    <w:rsid w:val="00F51B3A"/>
    <w:rsid w:val="00F53525"/>
    <w:rsid w:val="00F538FE"/>
    <w:rsid w:val="00F546F2"/>
    <w:rsid w:val="00F5526F"/>
    <w:rsid w:val="00F55654"/>
    <w:rsid w:val="00F556B0"/>
    <w:rsid w:val="00F55A33"/>
    <w:rsid w:val="00F55B1B"/>
    <w:rsid w:val="00F562EA"/>
    <w:rsid w:val="00F5653D"/>
    <w:rsid w:val="00F60675"/>
    <w:rsid w:val="00F607C7"/>
    <w:rsid w:val="00F60A05"/>
    <w:rsid w:val="00F60C5F"/>
    <w:rsid w:val="00F61898"/>
    <w:rsid w:val="00F61A9D"/>
    <w:rsid w:val="00F61D7A"/>
    <w:rsid w:val="00F63223"/>
    <w:rsid w:val="00F64BF8"/>
    <w:rsid w:val="00F64DF9"/>
    <w:rsid w:val="00F6523E"/>
    <w:rsid w:val="00F655A4"/>
    <w:rsid w:val="00F658E7"/>
    <w:rsid w:val="00F66B6B"/>
    <w:rsid w:val="00F676CB"/>
    <w:rsid w:val="00F67946"/>
    <w:rsid w:val="00F67CD4"/>
    <w:rsid w:val="00F7009A"/>
    <w:rsid w:val="00F70A3D"/>
    <w:rsid w:val="00F70B7C"/>
    <w:rsid w:val="00F70E55"/>
    <w:rsid w:val="00F73CAB"/>
    <w:rsid w:val="00F743B3"/>
    <w:rsid w:val="00F7451F"/>
    <w:rsid w:val="00F7467F"/>
    <w:rsid w:val="00F74984"/>
    <w:rsid w:val="00F7548C"/>
    <w:rsid w:val="00F755AE"/>
    <w:rsid w:val="00F7609B"/>
    <w:rsid w:val="00F77905"/>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08E1"/>
    <w:rsid w:val="00F914CF"/>
    <w:rsid w:val="00F91A48"/>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A5E"/>
    <w:rsid w:val="00FA5CBD"/>
    <w:rsid w:val="00FA6AB5"/>
    <w:rsid w:val="00FA6B94"/>
    <w:rsid w:val="00FA6F47"/>
    <w:rsid w:val="00FA751D"/>
    <w:rsid w:val="00FA7A86"/>
    <w:rsid w:val="00FA7EAA"/>
    <w:rsid w:val="00FB068C"/>
    <w:rsid w:val="00FB0B89"/>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4C51"/>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B20"/>
    <w:rsid w:val="00FF2E56"/>
    <w:rsid w:val="00FF3050"/>
    <w:rsid w:val="00FF331F"/>
    <w:rsid w:val="00FF3717"/>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en-AU" w:eastAsia="en-US" w:bidi="ar-SA"/>
    </w:r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096865"/>
    <w:pPr>
      <w:spacing w:after="120"/>
    </w:p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0C6D1E"/>
    <w:rPr>
      <w:color w:val="605E5C"/>
      <w:shd w:val="clear" w:color="auto" w:fill="E1DFDD"/>
    </w:rPr>
  </w:style>
  <w:style w:type="paragraph" w:customStyle="1" w:styleId="AutoCorrect">
    <w:name w:val="AutoCorrect"/>
    <w:rsid w:val="000C6D1E"/>
    <w:rPr>
      <w:sz w:val="24"/>
      <w:szCs w:val="24"/>
    </w:rPr>
  </w:style>
  <w:style w:type="paragraph" w:customStyle="1" w:styleId="1">
    <w:name w:val="Абзац списка1"/>
    <w:basedOn w:val="Normal"/>
    <w:uiPriority w:val="34"/>
    <w:qFormat/>
    <w:rsid w:val="000C6D1E"/>
    <w:pPr>
      <w:ind w:left="708"/>
    </w:pPr>
    <w:rPr>
      <w:rFonts w:ascii="Arial Armenian" w:hAnsi="Arial Armenian"/>
      <w:sz w:val="28"/>
    </w:rPr>
  </w:style>
  <w:style w:type="paragraph" w:customStyle="1" w:styleId="TableParagraph">
    <w:name w:val="Table Paragraph"/>
    <w:basedOn w:val="Normal"/>
    <w:uiPriority w:val="1"/>
    <w:qFormat/>
    <w:rsid w:val="000C6D1E"/>
    <w:pPr>
      <w:widowControl w:val="0"/>
      <w:autoSpaceDE w:val="0"/>
      <w:autoSpaceDN w:val="0"/>
    </w:pPr>
    <w:rPr>
      <w:rFonts w:ascii="DejaVu Serif" w:eastAsia="DejaVu Serif" w:hAnsi="DejaVu Serif" w:cs="DejaVu Serif"/>
      <w:sz w:val="22"/>
      <w:szCs w:val="22"/>
    </w:rPr>
  </w:style>
  <w:style w:type="paragraph" w:customStyle="1" w:styleId="font14">
    <w:name w:val="font14"/>
    <w:basedOn w:val="Normal"/>
    <w:rsid w:val="000C6D1E"/>
    <w:pPr>
      <w:spacing w:before="100" w:beforeAutospacing="1" w:after="100" w:afterAutospacing="1"/>
    </w:pPr>
    <w:rPr>
      <w:rFonts w:ascii="Sylfaen" w:hAnsi="Sylfaen"/>
      <w:color w:val="000000"/>
      <w:sz w:val="22"/>
      <w:szCs w:val="22"/>
    </w:rPr>
  </w:style>
  <w:style w:type="paragraph" w:customStyle="1" w:styleId="font15">
    <w:name w:val="font15"/>
    <w:basedOn w:val="Normal"/>
    <w:rsid w:val="000C6D1E"/>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0C6D1E"/>
    <w:pPr>
      <w:spacing w:before="100" w:beforeAutospacing="1" w:after="100" w:afterAutospacing="1"/>
    </w:pPr>
    <w:rPr>
      <w:rFonts w:ascii="Sylfaen" w:hAnsi="Sylfaen"/>
      <w:b/>
      <w:bCs/>
      <w:color w:val="000000"/>
    </w:rPr>
  </w:style>
  <w:style w:type="paragraph" w:customStyle="1" w:styleId="font17">
    <w:name w:val="font17"/>
    <w:basedOn w:val="Normal"/>
    <w:rsid w:val="000C6D1E"/>
    <w:pPr>
      <w:spacing w:before="100" w:beforeAutospacing="1" w:after="100" w:afterAutospacing="1"/>
    </w:pPr>
    <w:rPr>
      <w:rFonts w:ascii="Arial Armenian" w:hAnsi="Arial Armenian"/>
      <w:b/>
      <w:bCs/>
      <w:color w:val="000000"/>
    </w:rPr>
  </w:style>
  <w:style w:type="paragraph" w:customStyle="1" w:styleId="font18">
    <w:name w:val="font18"/>
    <w:basedOn w:val="Normal"/>
    <w:rsid w:val="000C6D1E"/>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0C6D1E"/>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0C6D1E"/>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0C6D1E"/>
    <w:pPr>
      <w:spacing w:before="100" w:beforeAutospacing="1" w:after="100" w:afterAutospacing="1"/>
    </w:pPr>
    <w:rPr>
      <w:rFonts w:ascii="Agg_Helv4" w:hAnsi="Agg_Helv4"/>
      <w:color w:val="000000"/>
      <w:sz w:val="20"/>
      <w:szCs w:val="20"/>
    </w:rPr>
  </w:style>
  <w:style w:type="paragraph" w:customStyle="1" w:styleId="font22">
    <w:name w:val="font22"/>
    <w:basedOn w:val="Normal"/>
    <w:rsid w:val="000C6D1E"/>
    <w:pPr>
      <w:spacing w:before="100" w:beforeAutospacing="1" w:after="100" w:afterAutospacing="1"/>
    </w:pPr>
    <w:rPr>
      <w:rFonts w:ascii="Aramian Normal" w:hAnsi="Aramian Normal"/>
      <w:b/>
      <w:bCs/>
      <w:color w:val="000000"/>
      <w:sz w:val="22"/>
      <w:szCs w:val="22"/>
    </w:rPr>
  </w:style>
  <w:style w:type="paragraph" w:customStyle="1" w:styleId="xl76">
    <w:name w:val="xl76"/>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0C6D1E"/>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0C6D1E"/>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0C6D1E"/>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0C6D1E"/>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0C6D1E"/>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0C6D1E"/>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0C6D1E"/>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0C6D1E"/>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0C6D1E"/>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0C6D1E"/>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0C6D1E"/>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0C6D1E"/>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0C6D1E"/>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0C6D1E"/>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0C6D1E"/>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0C6D1E"/>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0C6D1E"/>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0C6D1E"/>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0C6D1E"/>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0C6D1E"/>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0C6D1E"/>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0C6D1E"/>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0C6D1E"/>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0C6D1E"/>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0C6D1E"/>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0C6D1E"/>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0C6D1E"/>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0C6D1E"/>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0C6D1E"/>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0C6D1E"/>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0C6D1E"/>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0C6D1E"/>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0C6D1E"/>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0C6D1E"/>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0C6D1E"/>
    <w:pPr>
      <w:spacing w:before="100" w:beforeAutospacing="1" w:after="100" w:afterAutospacing="1"/>
    </w:pPr>
    <w:rPr>
      <w:rFonts w:ascii="Times Armenian" w:hAnsi="Times Armenian"/>
    </w:rPr>
  </w:style>
  <w:style w:type="paragraph" w:customStyle="1" w:styleId="xl172">
    <w:name w:val="xl172"/>
    <w:basedOn w:val="Normal"/>
    <w:rsid w:val="000C6D1E"/>
    <w:pPr>
      <w:spacing w:before="100" w:beforeAutospacing="1" w:after="100" w:afterAutospacing="1"/>
      <w:jc w:val="center"/>
      <w:textAlignment w:val="center"/>
    </w:pPr>
    <w:rPr>
      <w:rFonts w:ascii="Times Armenian" w:hAnsi="Times Armenian"/>
      <w:b/>
      <w:bCs/>
    </w:rPr>
  </w:style>
  <w:style w:type="paragraph" w:customStyle="1" w:styleId="xl173">
    <w:name w:val="xl173"/>
    <w:basedOn w:val="Normal"/>
    <w:rsid w:val="000C6D1E"/>
    <w:pPr>
      <w:spacing w:before="100" w:beforeAutospacing="1" w:after="100" w:afterAutospacing="1"/>
      <w:jc w:val="center"/>
      <w:textAlignment w:val="center"/>
    </w:pPr>
    <w:rPr>
      <w:rFonts w:ascii="Times Armenian" w:hAnsi="Times Armenian"/>
    </w:rPr>
  </w:style>
  <w:style w:type="paragraph" w:customStyle="1" w:styleId="xl174">
    <w:name w:val="xl174"/>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5">
    <w:name w:val="xl175"/>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6">
    <w:name w:val="xl176"/>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7">
    <w:name w:val="xl177"/>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78">
    <w:name w:val="xl178"/>
    <w:basedOn w:val="Normal"/>
    <w:rsid w:val="000C6D1E"/>
    <w:pPr>
      <w:spacing w:before="100" w:beforeAutospacing="1" w:after="100" w:afterAutospacing="1"/>
      <w:jc w:val="center"/>
      <w:textAlignment w:val="center"/>
    </w:pPr>
    <w:rPr>
      <w:rFonts w:ascii="Times Armenian" w:hAnsi="Times Armenian"/>
    </w:rPr>
  </w:style>
  <w:style w:type="paragraph" w:customStyle="1" w:styleId="xl179">
    <w:name w:val="xl179"/>
    <w:basedOn w:val="Normal"/>
    <w:rsid w:val="000C6D1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0">
    <w:name w:val="xl180"/>
    <w:basedOn w:val="Normal"/>
    <w:rsid w:val="000C6D1E"/>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1">
    <w:name w:val="xl181"/>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2">
    <w:name w:val="xl182"/>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3">
    <w:name w:val="xl183"/>
    <w:basedOn w:val="Normal"/>
    <w:rsid w:val="000C6D1E"/>
    <w:pPr>
      <w:shd w:val="clear" w:color="000000" w:fill="FFFFFF"/>
      <w:spacing w:before="100" w:beforeAutospacing="1" w:after="100" w:afterAutospacing="1"/>
      <w:jc w:val="center"/>
    </w:pPr>
    <w:rPr>
      <w:rFonts w:ascii="Sylfaen" w:hAnsi="Sylfaen"/>
      <w:color w:val="000000"/>
      <w:sz w:val="20"/>
      <w:szCs w:val="20"/>
    </w:rPr>
  </w:style>
  <w:style w:type="paragraph" w:customStyle="1" w:styleId="xl184">
    <w:name w:val="xl184"/>
    <w:basedOn w:val="Normal"/>
    <w:rsid w:val="000C6D1E"/>
    <w:pPr>
      <w:spacing w:before="100" w:beforeAutospacing="1" w:after="100" w:afterAutospacing="1"/>
    </w:pPr>
    <w:rPr>
      <w:rFonts w:ascii="Times Armenian" w:hAnsi="Times Armenian"/>
    </w:rPr>
  </w:style>
  <w:style w:type="paragraph" w:customStyle="1" w:styleId="xl185">
    <w:name w:val="xl185"/>
    <w:basedOn w:val="Normal"/>
    <w:rsid w:val="000C6D1E"/>
    <w:pPr>
      <w:spacing w:before="100" w:beforeAutospacing="1" w:after="100" w:afterAutospacing="1"/>
    </w:pPr>
    <w:rPr>
      <w:rFonts w:ascii="Times Armenian" w:hAnsi="Times Armenian"/>
    </w:rPr>
  </w:style>
  <w:style w:type="paragraph" w:customStyle="1" w:styleId="xl186">
    <w:name w:val="xl186"/>
    <w:basedOn w:val="Normal"/>
    <w:rsid w:val="000C6D1E"/>
    <w:pPr>
      <w:spacing w:before="100" w:beforeAutospacing="1" w:after="100" w:afterAutospacing="1"/>
      <w:jc w:val="right"/>
    </w:pPr>
    <w:rPr>
      <w:rFonts w:ascii="Times Armenian" w:hAnsi="Times Armenian"/>
      <w:sz w:val="20"/>
      <w:szCs w:val="20"/>
    </w:rPr>
  </w:style>
  <w:style w:type="paragraph" w:customStyle="1" w:styleId="xl187">
    <w:name w:val="xl187"/>
    <w:basedOn w:val="Normal"/>
    <w:rsid w:val="000C6D1E"/>
    <w:pPr>
      <w:spacing w:before="100" w:beforeAutospacing="1" w:after="100" w:afterAutospacing="1"/>
      <w:textAlignment w:val="center"/>
    </w:pPr>
    <w:rPr>
      <w:rFonts w:ascii="Times Armenian" w:hAnsi="Times Armenian"/>
    </w:rPr>
  </w:style>
  <w:style w:type="paragraph" w:customStyle="1" w:styleId="xl188">
    <w:name w:val="xl188"/>
    <w:basedOn w:val="Normal"/>
    <w:rsid w:val="000C6D1E"/>
    <w:pPr>
      <w:spacing w:before="100" w:beforeAutospacing="1" w:after="100" w:afterAutospacing="1"/>
      <w:textAlignment w:val="center"/>
    </w:pPr>
    <w:rPr>
      <w:rFonts w:ascii="Times Armenian" w:hAnsi="Times Armenian"/>
    </w:rPr>
  </w:style>
  <w:style w:type="table" w:customStyle="1" w:styleId="TableNormal1">
    <w:name w:val="Table Normal1"/>
    <w:uiPriority w:val="2"/>
    <w:semiHidden/>
    <w:unhideWhenUsed/>
    <w:qFormat/>
    <w:rsid w:val="000C6D1E"/>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NoSpacing">
    <w:name w:val="No Spacing"/>
    <w:uiPriority w:val="1"/>
    <w:qFormat/>
    <w:rsid w:val="000C6D1E"/>
    <w:rPr>
      <w:rFonts w:asciiTheme="minorHAnsi" w:eastAsiaTheme="minorHAnsi" w:hAnsiTheme="minorHAnsi" w:cstheme="minorBidi"/>
      <w:sz w:val="22"/>
      <w:szCs w:val="22"/>
    </w:rPr>
  </w:style>
  <w:style w:type="paragraph" w:styleId="Quote">
    <w:name w:val="Quote"/>
    <w:basedOn w:val="Normal"/>
    <w:next w:val="Normal"/>
    <w:link w:val="QuoteChar"/>
    <w:uiPriority w:val="29"/>
    <w:qFormat/>
    <w:rsid w:val="000C6D1E"/>
    <w:pPr>
      <w:spacing w:after="200" w:line="276" w:lineRule="auto"/>
    </w:pPr>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0C6D1E"/>
    <w:rPr>
      <w:rFonts w:asciiTheme="minorHAnsi" w:eastAsiaTheme="minorHAnsi" w:hAnsiTheme="minorHAnsi" w:cstheme="minorBidi"/>
      <w:i/>
      <w:iCs/>
      <w:color w:val="000000" w:themeColor="text1"/>
      <w:sz w:val="22"/>
      <w:szCs w:val="22"/>
    </w:rPr>
  </w:style>
  <w:style w:type="paragraph" w:customStyle="1" w:styleId="a">
    <w:name w:val="Абзац списка"/>
    <w:basedOn w:val="Normal"/>
    <w:uiPriority w:val="34"/>
    <w:qFormat/>
    <w:rsid w:val="000C6D1E"/>
    <w:pPr>
      <w:ind w:left="708"/>
    </w:pPr>
    <w:rPr>
      <w:rFonts w:ascii="Arial Armenian" w:hAnsi="Arial Armenian"/>
      <w:sz w:val="28"/>
    </w:rPr>
  </w:style>
  <w:style w:type="character" w:customStyle="1" w:styleId="ng-binding">
    <w:name w:val="ng-binding"/>
    <w:basedOn w:val="DefaultParagraphFont"/>
    <w:rsid w:val="000C6D1E"/>
  </w:style>
  <w:style w:type="paragraph" w:customStyle="1" w:styleId="msonormal0">
    <w:name w:val="msonormal"/>
    <w:basedOn w:val="Normal"/>
    <w:uiPriority w:val="99"/>
    <w:rsid w:val="000C6D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94449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937565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1445559">
      <w:bodyDiv w:val="1"/>
      <w:marLeft w:val="0"/>
      <w:marRight w:val="0"/>
      <w:marTop w:val="0"/>
      <w:marBottom w:val="0"/>
      <w:divBdr>
        <w:top w:val="none" w:sz="0" w:space="0" w:color="auto"/>
        <w:left w:val="none" w:sz="0" w:space="0" w:color="auto"/>
        <w:bottom w:val="none" w:sz="0" w:space="0" w:color="auto"/>
        <w:right w:val="none" w:sz="0" w:space="0" w:color="auto"/>
      </w:divBdr>
    </w:div>
    <w:div w:id="1025598535">
      <w:bodyDiv w:val="1"/>
      <w:marLeft w:val="0"/>
      <w:marRight w:val="0"/>
      <w:marTop w:val="0"/>
      <w:marBottom w:val="0"/>
      <w:divBdr>
        <w:top w:val="none" w:sz="0" w:space="0" w:color="auto"/>
        <w:left w:val="none" w:sz="0" w:space="0" w:color="auto"/>
        <w:bottom w:val="none" w:sz="0" w:space="0" w:color="auto"/>
        <w:right w:val="none" w:sz="0" w:space="0" w:color="auto"/>
      </w:divBdr>
    </w:div>
    <w:div w:id="1253048776">
      <w:bodyDiv w:val="1"/>
      <w:marLeft w:val="0"/>
      <w:marRight w:val="0"/>
      <w:marTop w:val="0"/>
      <w:marBottom w:val="0"/>
      <w:divBdr>
        <w:top w:val="none" w:sz="0" w:space="0" w:color="auto"/>
        <w:left w:val="none" w:sz="0" w:space="0" w:color="auto"/>
        <w:bottom w:val="none" w:sz="0" w:space="0" w:color="auto"/>
        <w:right w:val="none" w:sz="0" w:space="0" w:color="auto"/>
      </w:divBdr>
    </w:div>
    <w:div w:id="12813732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3087482">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61929281">
      <w:bodyDiv w:val="1"/>
      <w:marLeft w:val="0"/>
      <w:marRight w:val="0"/>
      <w:marTop w:val="0"/>
      <w:marBottom w:val="0"/>
      <w:divBdr>
        <w:top w:val="none" w:sz="0" w:space="0" w:color="auto"/>
        <w:left w:val="none" w:sz="0" w:space="0" w:color="auto"/>
        <w:bottom w:val="none" w:sz="0" w:space="0" w:color="auto"/>
        <w:right w:val="none" w:sz="0" w:space="0" w:color="auto"/>
      </w:divBdr>
    </w:div>
    <w:div w:id="168062243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146855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5041260">
      <w:bodyDiv w:val="1"/>
      <w:marLeft w:val="0"/>
      <w:marRight w:val="0"/>
      <w:marTop w:val="0"/>
      <w:marBottom w:val="0"/>
      <w:divBdr>
        <w:top w:val="none" w:sz="0" w:space="0" w:color="auto"/>
        <w:left w:val="none" w:sz="0" w:space="0" w:color="auto"/>
        <w:bottom w:val="none" w:sz="0" w:space="0" w:color="auto"/>
        <w:right w:val="none" w:sz="0" w:space="0" w:color="auto"/>
      </w:divBdr>
    </w:div>
    <w:div w:id="208746125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028C9-AD9C-4485-A9FC-D86BB8D76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69</Pages>
  <Words>22529</Words>
  <Characters>128421</Characters>
  <Application>Microsoft Office Word</Application>
  <DocSecurity>0</DocSecurity>
  <Lines>1070</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150649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cp:lastModifiedBy>
  <cp:revision>340</cp:revision>
  <cp:lastPrinted>2018-02-16T07:12:00Z</cp:lastPrinted>
  <dcterms:created xsi:type="dcterms:W3CDTF">2022-10-31T10:47:00Z</dcterms:created>
  <dcterms:modified xsi:type="dcterms:W3CDTF">2024-08-05T09:35:00Z</dcterms:modified>
</cp:coreProperties>
</file>